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Times New Roman" w:hAnsi="Times New Roman" w:eastAsia="黑体"/>
                <w:color w:val="auto"/>
                <w:sz w:val="21"/>
                <w:szCs w:val="21"/>
              </w:rPr>
              <w:t>ICS</w:t>
            </w:r>
            <w:r>
              <w:rPr>
                <w:rFonts w:ascii="黑体" w:hAnsi="黑体" w:eastAsia="黑体"/>
                <w:color w:val="auto"/>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color w:val="auto"/>
                <w:sz w:val="21"/>
                <w:szCs w:val="21"/>
              </w:rPr>
            </w:pPr>
            <w:r>
              <w:rPr>
                <w:rFonts w:ascii="黑体" w:hAnsi="黑体" w:eastAsia="黑体"/>
                <w:color w:val="auto"/>
                <w:sz w:val="21"/>
                <w:szCs w:val="21"/>
              </w:rPr>
              <w:fldChar w:fldCharType="begin">
                <w:ffData>
                  <w:name w:val="ICS"/>
                  <w:enabled/>
                  <w:calcOnExit w:val="0"/>
                  <w:textInput>
                    <w:default w:val="点击此处添加ICS号"/>
                  </w:textInput>
                </w:ffData>
              </w:fldChar>
            </w:r>
            <w:bookmarkStart w:id="0" w:name="ICS"/>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65.020.</w:t>
            </w:r>
            <w:r>
              <w:rPr>
                <w:rFonts w:hint="eastAsia" w:ascii="黑体" w:hAnsi="黑体" w:eastAsia="黑体"/>
                <w:color w:val="auto"/>
                <w:sz w:val="21"/>
                <w:szCs w:val="21"/>
                <w:lang w:val="en-US" w:eastAsia="zh-CN"/>
              </w:rPr>
              <w:t>4</w:t>
            </w:r>
            <w:r>
              <w:rPr>
                <w:rFonts w:ascii="黑体" w:hAnsi="黑体" w:eastAsia="黑体"/>
                <w:color w:val="auto"/>
                <w:sz w:val="21"/>
                <w:szCs w:val="21"/>
              </w:rPr>
              <w:t>0</w:t>
            </w:r>
            <w:r>
              <w:rPr>
                <w:rFonts w:ascii="黑体" w:hAnsi="黑体" w:eastAsia="黑体"/>
                <w:color w:val="auto"/>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Times New Roman" w:hAnsi="Times New Roman" w:eastAsia="黑体"/>
                <w:color w:val="auto"/>
                <w:sz w:val="21"/>
                <w:szCs w:val="21"/>
              </w:rPr>
              <w:t xml:space="preserve">CCS </w:t>
            </w:r>
            <w:r>
              <w:rPr>
                <w:rFonts w:ascii="黑体" w:hAnsi="黑体" w:eastAsia="黑体"/>
                <w:color w:val="auto"/>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黑体" w:hAnsi="黑体" w:eastAsia="黑体"/>
                <w:color w:val="auto"/>
                <w:sz w:val="21"/>
                <w:szCs w:val="21"/>
              </w:rPr>
              <w:fldChar w:fldCharType="begin">
                <w:ffData>
                  <w:name w:val="CSDN"/>
                  <w:enabled/>
                  <w:calcOnExit w:val="0"/>
                  <w:textInput>
                    <w:default w:val="点击此处添加CCS号"/>
                  </w:textInput>
                </w:ffData>
              </w:fldChar>
            </w:r>
            <w:bookmarkStart w:id="1" w:name="CSDN"/>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P 53</w:t>
            </w:r>
            <w:r>
              <w:rPr>
                <w:rFonts w:ascii="黑体" w:hAnsi="黑体" w:eastAsia="黑体"/>
                <w:color w:val="auto"/>
                <w:sz w:val="21"/>
                <w:szCs w:val="21"/>
              </w:rPr>
              <w:fldChar w:fldCharType="end"/>
            </w:r>
            <w:bookmarkEnd w:id="1"/>
          </w:p>
        </w:tc>
      </w:tr>
    </w:tbl>
    <w:tbl>
      <w:tblPr>
        <w:tblStyle w:val="29"/>
        <w:tblpPr w:leftFromText="180" w:rightFromText="180" w:vertAnchor="text" w:horzAnchor="margin" w:tblpX="2683" w:tblpY="578"/>
        <w:tblW w:w="12814"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spacing w:line="240" w:lineRule="auto"/>
              <w:rPr>
                <w:rFonts w:ascii="宋体" w:hAnsi="宋体"/>
                <w:color w:val="auto"/>
                <w:sz w:val="28"/>
                <w:szCs w:val="28"/>
              </w:rPr>
            </w:pPr>
            <w:bookmarkStart w:id="2" w:name="_Hlk26473981"/>
            <w:r>
              <w:rPr>
                <w:color w:val="auto"/>
              </w:rP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20"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color w:val="auto"/>
                <w:sz w:val="21"/>
                <w:szCs w:val="21"/>
              </w:rPr>
              <w:t xml:space="preserve"> </w:t>
            </w:r>
            <w:r>
              <w:rPr>
                <w:color w:val="auto"/>
              </w:rPr>
              <w:fldChar w:fldCharType="begin">
                <w:ffData>
                  <w:name w:val="c1"/>
                  <w:enabled/>
                  <w:calcOnExit w:val="0"/>
                  <w:textInput>
                    <w:maxLength w:val="8"/>
                  </w:textInput>
                </w:ffData>
              </w:fldChar>
            </w:r>
            <w:bookmarkStart w:id="3" w:name="c1"/>
            <w:r>
              <w:rPr>
                <w:color w:val="auto"/>
              </w:rPr>
              <w:instrText xml:space="preserve"> FORMTEXT </w:instrText>
            </w:r>
            <w:r>
              <w:rPr>
                <w:color w:val="auto"/>
              </w:rPr>
              <w:fldChar w:fldCharType="separate"/>
            </w:r>
            <w:r>
              <w:rPr>
                <w:color w:val="auto"/>
              </w:rPr>
              <w:t>6101</w:t>
            </w:r>
            <w:r>
              <w:rPr>
                <w:color w:val="auto"/>
              </w:rPr>
              <w:fldChar w:fldCharType="end"/>
            </w:r>
            <w:bookmarkEnd w:id="3"/>
          </w:p>
        </w:tc>
        <w:tc>
          <w:tcPr>
            <w:tcW w:w="6407" w:type="dxa"/>
          </w:tcPr>
          <w:p>
            <w:pPr>
              <w:pStyle w:val="51"/>
              <w:framePr w:w="0" w:hRule="auto" w:wrap="auto" w:vAnchor="margin" w:hAnchor="text" w:xAlign="left" w:yAlign="inline"/>
              <w:spacing w:line="240" w:lineRule="auto"/>
              <w:rPr>
                <w:color w:val="auto"/>
              </w:rPr>
            </w:pPr>
          </w:p>
        </w:tc>
      </w:tr>
    </w:tbl>
    <w:p>
      <w:pPr>
        <w:pStyle w:val="52"/>
        <w:framePr w:w="9639" w:h="624" w:hRule="exact" w:hSpace="181" w:vSpace="181" w:hAnchor="page" w:x="1305" w:y="2269"/>
        <w:spacing w:line="240" w:lineRule="auto"/>
        <w:rPr>
          <w:rFonts w:ascii="黑体" w:hAnsi="黑体" w:eastAsia="黑体"/>
          <w:b w:val="0"/>
          <w:bCs w:val="0"/>
          <w:color w:val="auto"/>
          <w:w w:val="100"/>
          <w:sz w:val="48"/>
          <w:szCs w:val="48"/>
        </w:rPr>
      </w:pPr>
      <w:r>
        <w:rPr>
          <w:rFonts w:hint="eastAsia" w:ascii="黑体" w:hAnsi="黑体" w:eastAsia="黑体"/>
          <w:b w:val="0"/>
          <w:bCs w:val="0"/>
          <w:color w:val="auto"/>
          <w:w w:val="100"/>
          <w:sz w:val="48"/>
          <w:szCs w:val="48"/>
          <w:lang w:val="en-US" w:eastAsia="zh-CN"/>
        </w:rPr>
        <w:t>陕西省</w:t>
      </w:r>
      <w:r>
        <w:rPr>
          <w:rFonts w:hint="eastAsia" w:ascii="黑体" w:hAnsi="黑体" w:eastAsia="黑体"/>
          <w:b w:val="0"/>
          <w:bCs w:val="0"/>
          <w:color w:val="auto"/>
          <w:w w:val="100"/>
          <w:sz w:val="48"/>
          <w:szCs w:val="48"/>
        </w:rPr>
        <w:t>地方标准</w:t>
      </w:r>
    </w:p>
    <w:bookmarkEnd w:id="2"/>
    <w:p>
      <w:pPr>
        <w:pStyle w:val="197"/>
        <w:spacing w:line="240" w:lineRule="auto"/>
        <w:rPr>
          <w:rFonts w:hint="default" w:eastAsia="黑体"/>
          <w:color w:val="auto"/>
          <w:lang w:val="en-US" w:eastAsia="zh-CN"/>
        </w:rPr>
      </w:pPr>
      <w:r>
        <w:rPr>
          <w:color w:val="auto"/>
          <w:lang w:val="fr-FR"/>
        </w:rPr>
        <w:t>DB</w:t>
      </w:r>
      <w:r>
        <w:rPr>
          <w:color w:val="auto"/>
          <w:sz w:val="15"/>
          <w:szCs w:val="15"/>
          <w:lang w:val="fr-FR"/>
        </w:rPr>
        <w:t xml:space="preserve"> </w:t>
      </w:r>
      <w:r>
        <w:rPr>
          <w:color w:val="auto"/>
        </w:rPr>
        <w:fldChar w:fldCharType="begin">
          <w:ffData>
            <w:name w:val="文字1"/>
            <w:enabled/>
            <w:calcOnExit w:val="0"/>
            <w:textInput>
              <w:default w:val="XX/T"/>
            </w:textInput>
          </w:ffData>
        </w:fldChar>
      </w:r>
      <w:bookmarkStart w:id="4" w:name="文字1"/>
      <w:r>
        <w:rPr>
          <w:color w:val="auto"/>
          <w:lang w:val="fr-FR"/>
        </w:rPr>
        <w:instrText xml:space="preserve"> FORMTEXT </w:instrText>
      </w:r>
      <w:r>
        <w:rPr>
          <w:color w:val="auto"/>
        </w:rPr>
        <w:fldChar w:fldCharType="separate"/>
      </w:r>
      <w:r>
        <w:rPr>
          <w:color w:val="auto"/>
          <w:lang w:val="fr-FR"/>
        </w:rPr>
        <w:t>6101/T</w:t>
      </w:r>
      <w:r>
        <w:rPr>
          <w:color w:val="auto"/>
        </w:rPr>
        <w:fldChar w:fldCharType="end"/>
      </w:r>
      <w:bookmarkEnd w:id="4"/>
      <w:r>
        <w:rPr>
          <w:color w:val="auto"/>
          <w:lang w:val="fr-FR"/>
        </w:rPr>
        <w:t xml:space="preserve"> </w:t>
      </w:r>
      <w:r>
        <w:rPr>
          <w:rFonts w:hint="eastAsia"/>
          <w:color w:val="auto"/>
          <w:lang w:val="en-US" w:eastAsia="zh-CN"/>
        </w:rPr>
        <w:t>XXXX</w:t>
      </w:r>
      <w:r>
        <w:rPr>
          <w:rFonts w:hAnsi="黑体"/>
          <w:color w:val="auto"/>
          <w:lang w:val="fr-FR"/>
        </w:rPr>
        <w:t>—</w:t>
      </w:r>
      <w:r>
        <w:rPr>
          <w:rFonts w:hint="eastAsia"/>
          <w:color w:val="auto"/>
          <w:lang w:val="en-US" w:eastAsia="zh-CN"/>
        </w:rPr>
        <w:t>XXXX</w:t>
      </w:r>
    </w:p>
    <w:p>
      <w:pPr>
        <w:pStyle w:val="198"/>
        <w:spacing w:line="240" w:lineRule="auto"/>
        <w:rPr>
          <w:rFonts w:hAnsi="黑体"/>
          <w:color w:val="auto"/>
        </w:rPr>
      </w:pPr>
      <w:r>
        <w:rPr>
          <w:rFonts w:hAnsi="黑体"/>
          <w:color w:val="auto"/>
        </w:rPr>
        <w:fldChar w:fldCharType="begin">
          <w:ffData>
            <w:name w:val="OSTD_CODE"/>
            <w:enabled/>
            <w:calcOnExit w:val="0"/>
            <w:textInput/>
          </w:ffData>
        </w:fldChar>
      </w:r>
      <w:bookmarkStart w:id="5" w:name="OSTD_CODE"/>
      <w:r>
        <w:rPr>
          <w:rFonts w:hAnsi="黑体"/>
          <w:color w:val="auto"/>
        </w:rPr>
        <w:instrText xml:space="preserve"> FORMTEXT </w:instrText>
      </w:r>
      <w:r>
        <w:rPr>
          <w:rFonts w:hAnsi="黑体"/>
          <w:color w:val="auto"/>
        </w:rPr>
        <w:fldChar w:fldCharType="separate"/>
      </w:r>
      <w:r>
        <w:rPr>
          <w:rFonts w:hAnsi="黑体"/>
          <w:color w:val="auto"/>
        </w:rPr>
        <w:t>     </w:t>
      </w:r>
      <w:r>
        <w:rPr>
          <w:rFonts w:hAnsi="黑体"/>
          <w:color w:val="auto"/>
        </w:rPr>
        <w:fldChar w:fldCharType="end"/>
      </w:r>
      <w:bookmarkEnd w:id="5"/>
    </w:p>
    <w:p>
      <w:pPr>
        <w:spacing w:line="240" w:lineRule="auto"/>
        <w:rPr>
          <w:rFonts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2"/>
        <w:framePr w:w="9639" w:h="6976" w:hRule="exact" w:hSpace="0" w:vSpace="0" w:hAnchor="page" w:y="6408"/>
        <w:spacing w:line="240" w:lineRule="auto"/>
        <w:jc w:val="center"/>
        <w:rPr>
          <w:rFonts w:ascii="黑体" w:hAnsi="黑体" w:eastAsia="黑体"/>
          <w:b w:val="0"/>
          <w:bCs w:val="0"/>
          <w:color w:val="auto"/>
          <w:w w:val="100"/>
        </w:rPr>
      </w:pPr>
    </w:p>
    <w:p>
      <w:pPr>
        <w:pStyle w:val="199"/>
        <w:framePr w:h="6974" w:hRule="exact" w:x="928" w:y="6241" w:anchorLock="1"/>
        <w:spacing w:line="240" w:lineRule="auto"/>
        <w:rPr>
          <w:color w:val="auto"/>
        </w:rPr>
      </w:pPr>
      <w:r>
        <w:rPr>
          <w:color w:val="auto"/>
        </w:rPr>
        <w:fldChar w:fldCharType="begin">
          <w:ffData>
            <w:name w:val="CSTD_NAME"/>
            <w:enabled/>
            <w:calcOnExit w:val="0"/>
            <w:textInput>
              <w:default w:val="点击此处添加标准名称"/>
            </w:textInput>
          </w:ffData>
        </w:fldChar>
      </w:r>
      <w:bookmarkStart w:id="6" w:name="CSTD_NAME"/>
      <w:r>
        <w:rPr>
          <w:color w:val="auto"/>
        </w:rPr>
        <w:instrText xml:space="preserve"> FORMTEXT </w:instrText>
      </w:r>
      <w:r>
        <w:rPr>
          <w:color w:val="auto"/>
        </w:rPr>
        <w:fldChar w:fldCharType="separate"/>
      </w:r>
      <w:r>
        <w:rPr>
          <w:color w:val="auto"/>
        </w:rPr>
        <w:t xml:space="preserve"> </w:t>
      </w:r>
      <w:r>
        <w:rPr>
          <w:rFonts w:hint="eastAsia"/>
          <w:color w:val="auto"/>
          <w:lang w:val="en-US" w:eastAsia="zh-CN"/>
        </w:rPr>
        <w:t xml:space="preserve"> </w:t>
      </w:r>
      <w:r>
        <w:rPr>
          <w:color w:val="auto"/>
        </w:rPr>
        <w:t>城市绿地</w:t>
      </w:r>
      <w:r>
        <w:rPr>
          <w:rFonts w:hint="eastAsia"/>
          <w:color w:val="auto"/>
          <w:lang w:val="en-US" w:eastAsia="zh-CN"/>
        </w:rPr>
        <w:t>乔木</w:t>
      </w:r>
      <w:r>
        <w:rPr>
          <w:color w:val="auto"/>
        </w:rPr>
        <w:t>栽植技术规程</w:t>
      </w:r>
      <w:r>
        <w:rPr>
          <w:color w:val="auto"/>
        </w:rPr>
        <w:fldChar w:fldCharType="end"/>
      </w:r>
      <w:bookmarkEnd w:id="6"/>
    </w:p>
    <w:p>
      <w:pPr>
        <w:pStyle w:val="127"/>
        <w:framePr w:w="9639" w:h="6974" w:hRule="exact" w:wrap="around" w:vAnchor="page" w:hAnchor="page" w:x="928" w:y="6241" w:anchorLock="1"/>
        <w:spacing w:line="240" w:lineRule="auto"/>
        <w:textAlignment w:val="bottom"/>
        <w:rPr>
          <w:rFonts w:eastAsia="黑体"/>
          <w:color w:val="auto"/>
          <w:szCs w:val="28"/>
        </w:rPr>
      </w:pPr>
    </w:p>
    <w:p>
      <w:pPr>
        <w:framePr w:w="9639" w:h="6974" w:hRule="exact" w:wrap="around" w:vAnchor="page" w:hAnchor="page" w:x="928" w:y="6241" w:anchorLock="1"/>
        <w:spacing w:line="240" w:lineRule="auto"/>
        <w:ind w:left="-1418"/>
        <w:rPr>
          <w:color w:val="auto"/>
        </w:rPr>
      </w:pPr>
    </w:p>
    <w:p>
      <w:pPr>
        <w:pStyle w:val="127"/>
        <w:framePr w:w="9639" w:h="6974" w:hRule="exact" w:wrap="around" w:vAnchor="page" w:hAnchor="page" w:x="928" w:y="6241" w:anchorLock="1"/>
        <w:spacing w:line="240" w:lineRule="auto"/>
        <w:textAlignment w:val="bottom"/>
        <w:rPr>
          <w:rFonts w:eastAsia="黑体"/>
          <w:color w:val="auto"/>
          <w:szCs w:val="28"/>
        </w:rPr>
      </w:pPr>
    </w:p>
    <w:p>
      <w:pPr>
        <w:pStyle w:val="127"/>
        <w:framePr w:w="9639" w:h="6974" w:hRule="exact" w:wrap="around" w:vAnchor="page" w:hAnchor="page" w:x="928" w:y="6241" w:anchorLock="1"/>
        <w:spacing w:before="180" w:line="240" w:lineRule="auto"/>
        <w:textAlignment w:val="bottom"/>
        <w:rPr>
          <w:color w:val="auto"/>
          <w:sz w:val="21"/>
          <w:szCs w:val="28"/>
        </w:rPr>
      </w:pPr>
      <w:bookmarkStart w:id="7" w:name="CMPLSH_DATE"/>
      <w:r>
        <w:rPr>
          <w:rFonts w:ascii="Times New Roman" w:hAnsi="Times New Roman" w:eastAsia="宋体" w:cs="Times New Roman"/>
          <w:color w:val="auto"/>
          <w:sz w:val="30"/>
          <w:szCs w:val="30"/>
          <w:lang w:val="en-US" w:eastAsia="zh-CN" w:bidi="ar-SA"/>
        </w:rPr>
        <w:fldChar w:fldCharType="begin">
          <w:ffData>
            <w:name w:val="CMPLSH_DATE"/>
            <w:enabled/>
            <w:calcOnExit w:val="0"/>
            <w:textInput>
              <w:default w:val="（征求意见稿）"/>
            </w:textInput>
          </w:ffData>
        </w:fldChar>
      </w:r>
      <w:r>
        <w:rPr>
          <w:rFonts w:ascii="Times New Roman" w:hAnsi="Times New Roman" w:eastAsia="宋体" w:cs="Times New Roman"/>
          <w:color w:val="auto"/>
          <w:sz w:val="30"/>
          <w:szCs w:val="30"/>
          <w:lang w:val="en-US" w:eastAsia="zh-CN" w:bidi="ar-SA"/>
        </w:rPr>
        <w:instrText xml:space="preserve">FORMTEXT</w:instrText>
      </w:r>
      <w:r>
        <w:rPr>
          <w:rFonts w:ascii="Times New Roman" w:hAnsi="Times New Roman" w:eastAsia="宋体" w:cs="Times New Roman"/>
          <w:color w:val="auto"/>
          <w:sz w:val="30"/>
          <w:szCs w:val="30"/>
          <w:lang w:val="en-US" w:eastAsia="zh-CN" w:bidi="ar-SA"/>
        </w:rPr>
        <w:fldChar w:fldCharType="separate"/>
      </w:r>
      <w:r>
        <w:rPr>
          <w:rFonts w:ascii="Times New Roman" w:hAnsi="Times New Roman" w:eastAsia="宋体" w:cs="Times New Roman"/>
          <w:color w:val="auto"/>
          <w:sz w:val="30"/>
          <w:szCs w:val="30"/>
          <w:lang w:val="en-US" w:eastAsia="zh-CN" w:bidi="ar-SA"/>
        </w:rPr>
        <w:t>（征求意见稿）</w:t>
      </w:r>
      <w:r>
        <w:rPr>
          <w:rFonts w:ascii="Times New Roman" w:hAnsi="Times New Roman" w:eastAsia="宋体" w:cs="Times New Roman"/>
          <w:color w:val="auto"/>
          <w:sz w:val="30"/>
          <w:szCs w:val="30"/>
          <w:lang w:val="en-US" w:eastAsia="zh-CN" w:bidi="ar-SA"/>
        </w:rPr>
        <w:fldChar w:fldCharType="end"/>
      </w:r>
      <w:bookmarkEnd w:id="7"/>
    </w:p>
    <w:p>
      <w:pPr>
        <w:pStyle w:val="127"/>
        <w:framePr w:w="9639" w:h="6974" w:hRule="exact" w:wrap="around" w:vAnchor="page" w:hAnchor="page" w:x="928" w:y="6241" w:anchorLock="1"/>
        <w:spacing w:before="720" w:beforeLines="300" w:after="72" w:afterLines="30" w:line="240" w:lineRule="auto"/>
        <w:jc w:val="both"/>
        <w:textAlignment w:val="bottom"/>
        <w:rPr>
          <w:b/>
          <w:color w:val="auto"/>
          <w:sz w:val="21"/>
          <w:szCs w:val="28"/>
        </w:rPr>
      </w:pPr>
    </w:p>
    <w:p>
      <w:pPr>
        <w:pStyle w:val="195"/>
        <w:framePr w:y="14176"/>
        <w:spacing w:line="240" w:lineRule="auto"/>
        <w:rPr>
          <w:color w:val="auto"/>
        </w:rPr>
      </w:pPr>
      <w:r>
        <w:rPr>
          <w:rFonts w:hint="eastAsia"/>
          <w:color w:val="auto"/>
          <w:lang w:val="en-US" w:eastAsia="zh-CN"/>
        </w:rPr>
        <w:t>XXXX</w:t>
      </w:r>
      <w:r>
        <w:rPr>
          <w:color w:val="auto"/>
        </w:rPr>
        <w:t xml:space="preserve"> </w:t>
      </w:r>
      <w:r>
        <w:rPr>
          <w:rFonts w:ascii="黑体"/>
          <w:color w:val="auto"/>
        </w:rPr>
        <w:t>-</w:t>
      </w:r>
      <w:r>
        <w:rPr>
          <w:color w:val="auto"/>
        </w:rPr>
        <w:t xml:space="preserve"> </w:t>
      </w:r>
      <w:r>
        <w:rPr>
          <w:rFonts w:hint="eastAsia"/>
          <w:color w:val="auto"/>
          <w:lang w:val="en-US" w:eastAsia="zh-CN"/>
        </w:rPr>
        <w:t>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rFonts w:hint="eastAsia"/>
          <w:color w:val="auto"/>
        </w:rPr>
        <w:t>发布</w:t>
      </w:r>
    </w:p>
    <w:p>
      <w:pPr>
        <w:pStyle w:val="196"/>
        <w:framePr w:y="14176"/>
        <w:spacing w:line="240" w:lineRule="auto"/>
        <w:rPr>
          <w:color w:val="auto"/>
        </w:rPr>
      </w:pPr>
      <w:r>
        <w:rPr>
          <w:rFonts w:hint="eastAsia" w:ascii="黑体"/>
          <w:color w:val="auto"/>
          <w:lang w:val="en-US" w:eastAsia="zh-CN"/>
        </w:rPr>
        <w:t>XXXX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rFonts w:hint="eastAsia"/>
          <w:color w:val="auto"/>
        </w:rPr>
        <w:t>实施</w:t>
      </w:r>
    </w:p>
    <w:p>
      <w:pPr>
        <w:pStyle w:val="153"/>
        <w:framePr w:h="584" w:hRule="exact" w:hSpace="181" w:vSpace="181" w:y="15027"/>
        <w:spacing w:line="240" w:lineRule="auto"/>
        <w:rPr>
          <w:rFonts w:hAnsi="黑体"/>
          <w:color w:val="auto"/>
        </w:rPr>
      </w:pPr>
      <w:r>
        <w:rPr>
          <w:rFonts w:hAnsi="黑体"/>
          <w:color w:val="auto"/>
          <w:w w:val="100"/>
          <w:sz w:val="28"/>
        </w:rPr>
        <w:fldChar w:fldCharType="begin">
          <w:ffData>
            <w:name w:val="fm"/>
            <w:enabled/>
            <w:calcOnExit w:val="0"/>
            <w:textInput/>
          </w:ffData>
        </w:fldChar>
      </w:r>
      <w:bookmarkStart w:id="8" w:name="fm"/>
      <w:r>
        <w:rPr>
          <w:rFonts w:hAnsi="黑体"/>
          <w:color w:val="auto"/>
          <w:w w:val="100"/>
          <w:sz w:val="28"/>
        </w:rPr>
        <w:instrText xml:space="preserve"> FORMTEXT </w:instrText>
      </w:r>
      <w:r>
        <w:rPr>
          <w:rFonts w:hAnsi="黑体"/>
          <w:color w:val="auto"/>
          <w:w w:val="100"/>
          <w:sz w:val="28"/>
        </w:rPr>
        <w:fldChar w:fldCharType="separate"/>
      </w:r>
      <w:r>
        <w:rPr>
          <w:rFonts w:hint="eastAsia" w:hAnsi="黑体"/>
          <w:color w:val="auto"/>
          <w:w w:val="100"/>
          <w:sz w:val="28"/>
          <w:lang w:val="en-US" w:eastAsia="zh-CN"/>
        </w:rPr>
        <w:t>陕西省</w:t>
      </w:r>
      <w:r>
        <w:rPr>
          <w:rFonts w:hint="eastAsia" w:hAnsi="黑体"/>
          <w:color w:val="auto"/>
          <w:w w:val="100"/>
          <w:sz w:val="28"/>
        </w:rPr>
        <w:t>市场</w:t>
      </w:r>
      <w:r>
        <w:rPr>
          <w:rFonts w:hAnsi="黑体"/>
          <w:color w:val="auto"/>
          <w:w w:val="100"/>
          <w:sz w:val="28"/>
        </w:rPr>
        <w:t>监督管理</w:t>
      </w:r>
      <w:r>
        <w:rPr>
          <w:rFonts w:hint="eastAsia" w:hAnsi="黑体"/>
          <w:color w:val="auto"/>
          <w:w w:val="100"/>
          <w:sz w:val="28"/>
        </w:rPr>
        <w:t>局</w:t>
      </w:r>
      <w:r>
        <w:rPr>
          <w:rFonts w:hAnsi="黑体"/>
          <w:color w:val="auto"/>
          <w:w w:val="100"/>
          <w:sz w:val="28"/>
        </w:rPr>
        <w:fldChar w:fldCharType="end"/>
      </w:r>
      <w:bookmarkEnd w:id="8"/>
      <w:r>
        <w:rPr>
          <w:rFonts w:ascii="Times New Roman"/>
          <w:color w:val="auto"/>
          <w:w w:val="100"/>
          <w:sz w:val="28"/>
        </w:rPr>
        <w:t>  </w:t>
      </w:r>
      <w:r>
        <w:rPr>
          <w:rStyle w:val="231"/>
          <w:rFonts w:hint="eastAsia" w:hAnsi="黑体"/>
          <w:color w:val="auto"/>
          <w:position w:val="0"/>
        </w:rPr>
        <w:t>发</w:t>
      </w:r>
      <w:r>
        <w:rPr>
          <w:rStyle w:val="231"/>
          <w:rFonts w:hint="eastAsia" w:hAnsi="黑体"/>
          <w:color w:val="auto"/>
          <w:spacing w:val="0"/>
          <w:position w:val="0"/>
        </w:rPr>
        <w:t>布</w:t>
      </w:r>
    </w:p>
    <w:p>
      <w:pPr>
        <w:spacing w:line="240" w:lineRule="auto"/>
        <w:rPr>
          <w:rFonts w:ascii="宋体" w:hAnsi="宋体"/>
          <w:color w:val="auto"/>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NumType w:fmt="upperRoman"/>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3"/>
        <w:spacing w:after="468" w:line="240" w:lineRule="auto"/>
        <w:rPr>
          <w:rFonts w:hint="eastAsia"/>
          <w:color w:val="auto"/>
          <w:spacing w:val="320"/>
        </w:rPr>
      </w:pPr>
      <w:bookmarkStart w:id="9" w:name="BookMark1"/>
      <w:bookmarkStart w:id="10" w:name="_Toc112687067"/>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cols w:space="720" w:num="1"/>
          <w:formProt w:val="0"/>
          <w:docGrid w:type="lines" w:linePitch="312" w:charSpace="0"/>
        </w:sectPr>
      </w:pPr>
    </w:p>
    <w:p>
      <w:pPr>
        <w:pStyle w:val="93"/>
        <w:spacing w:after="468" w:line="240" w:lineRule="auto"/>
        <w:rPr>
          <w:color w:val="auto"/>
        </w:rPr>
      </w:pPr>
      <w:r>
        <w:rPr>
          <w:rFonts w:hint="eastAsia"/>
          <w:color w:val="auto"/>
          <w:spacing w:val="320"/>
        </w:rPr>
        <w:t>目</w:t>
      </w:r>
      <w:r>
        <w:rPr>
          <w:rFonts w:hint="eastAsia"/>
          <w:color w:val="auto"/>
        </w:rPr>
        <w:t>次</w:t>
      </w:r>
    </w:p>
    <w:bookmarkEnd w:id="9"/>
    <w:p>
      <w:pPr>
        <w:pStyle w:val="21"/>
        <w:tabs>
          <w:tab w:val="right" w:leader="dot" w:pos="9344"/>
        </w:tabs>
        <w:spacing w:line="240" w:lineRule="auto"/>
        <w:rPr>
          <w:rFonts w:hint="eastAsia" w:ascii="Calibri" w:eastAsia="宋体"/>
          <w:szCs w:val="22"/>
          <w:lang w:val="en-US" w:eastAsia="zh-CN"/>
        </w:rPr>
      </w:pPr>
      <w:bookmarkStart w:id="11" w:name="_Toc112687267"/>
      <w:bookmarkStart w:id="12" w:name="BookMark2"/>
      <w:r>
        <w:fldChar w:fldCharType="begin"/>
      </w:r>
      <w:r>
        <w:instrText xml:space="preserve"> HYPERLINK \l "_Toc112687267" </w:instrText>
      </w:r>
      <w:r>
        <w:fldChar w:fldCharType="separate"/>
      </w:r>
      <w:r>
        <w:rPr>
          <w:rStyle w:val="34"/>
          <w:rFonts w:hint="eastAsia"/>
        </w:rPr>
        <w:t>前言</w:t>
      </w:r>
      <w:r>
        <w:tab/>
      </w:r>
      <w:r>
        <w:fldChar w:fldCharType="end"/>
      </w:r>
      <w:r>
        <w:rPr>
          <w:rFonts w:hint="eastAsia"/>
          <w:lang w:val="en-US" w:eastAsia="zh-CN"/>
        </w:rPr>
        <w:t>Ⅱ</w:t>
      </w:r>
    </w:p>
    <w:p>
      <w:pPr>
        <w:pStyle w:val="21"/>
        <w:tabs>
          <w:tab w:val="right" w:leader="dot" w:pos="9344"/>
        </w:tabs>
        <w:spacing w:line="240" w:lineRule="auto"/>
        <w:rPr>
          <w:rFonts w:ascii="Calibri"/>
          <w:szCs w:val="22"/>
        </w:rPr>
      </w:pPr>
      <w:r>
        <w:fldChar w:fldCharType="begin"/>
      </w:r>
      <w:r>
        <w:instrText xml:space="preserve"> HYPERLINK \l "_Toc112687268" </w:instrText>
      </w:r>
      <w:r>
        <w:fldChar w:fldCharType="separate"/>
      </w:r>
      <w:r>
        <w:rPr>
          <w:rStyle w:val="34"/>
        </w:rPr>
        <w:t xml:space="preserve">1 </w:t>
      </w:r>
      <w:r>
        <w:rPr>
          <w:rStyle w:val="34"/>
          <w:rFonts w:hint="eastAsia"/>
        </w:rPr>
        <w:t xml:space="preserve"> 范围</w:t>
      </w:r>
      <w:r>
        <w:tab/>
      </w:r>
      <w:r>
        <w:rPr>
          <w:rFonts w:hint="eastAsia"/>
          <w:lang w:val="en-US" w:eastAsia="zh-CN"/>
        </w:rPr>
        <w:t>1</w:t>
      </w:r>
      <w:r>
        <w:fldChar w:fldCharType="end"/>
      </w:r>
    </w:p>
    <w:p>
      <w:pPr>
        <w:pStyle w:val="21"/>
        <w:tabs>
          <w:tab w:val="right" w:leader="dot" w:pos="9344"/>
        </w:tabs>
        <w:spacing w:line="240" w:lineRule="auto"/>
        <w:rPr>
          <w:rFonts w:ascii="Calibri"/>
          <w:szCs w:val="22"/>
        </w:rPr>
      </w:pPr>
      <w:r>
        <w:fldChar w:fldCharType="begin"/>
      </w:r>
      <w:r>
        <w:instrText xml:space="preserve"> HYPERLINK \l "_Toc112687269" </w:instrText>
      </w:r>
      <w:r>
        <w:fldChar w:fldCharType="separate"/>
      </w:r>
      <w:r>
        <w:rPr>
          <w:rStyle w:val="34"/>
        </w:rPr>
        <w:t xml:space="preserve">2 </w:t>
      </w:r>
      <w:r>
        <w:rPr>
          <w:rStyle w:val="34"/>
          <w:rFonts w:hint="eastAsia"/>
        </w:rPr>
        <w:t xml:space="preserve"> 规范性引用文件</w:t>
      </w:r>
      <w:r>
        <w:tab/>
      </w:r>
      <w:r>
        <w:rPr>
          <w:rFonts w:hint="eastAsia"/>
          <w:lang w:val="en-US" w:eastAsia="zh-CN"/>
        </w:rPr>
        <w:t>1</w:t>
      </w:r>
      <w:r>
        <w:fldChar w:fldCharType="end"/>
      </w:r>
    </w:p>
    <w:p>
      <w:pPr>
        <w:pStyle w:val="21"/>
        <w:tabs>
          <w:tab w:val="right" w:leader="dot" w:pos="9344"/>
        </w:tabs>
        <w:spacing w:line="240" w:lineRule="auto"/>
        <w:rPr>
          <w:rFonts w:ascii="Calibri"/>
          <w:szCs w:val="22"/>
        </w:rPr>
      </w:pPr>
      <w:r>
        <w:fldChar w:fldCharType="begin"/>
      </w:r>
      <w:r>
        <w:instrText xml:space="preserve"> HYPERLINK \l "_Toc112687270" </w:instrText>
      </w:r>
      <w:r>
        <w:fldChar w:fldCharType="separate"/>
      </w:r>
      <w:r>
        <w:rPr>
          <w:rStyle w:val="34"/>
        </w:rPr>
        <w:t xml:space="preserve">3 </w:t>
      </w:r>
      <w:r>
        <w:rPr>
          <w:rStyle w:val="34"/>
          <w:rFonts w:hint="eastAsia"/>
        </w:rPr>
        <w:t xml:space="preserve"> 术语和定义</w:t>
      </w:r>
      <w:r>
        <w:tab/>
      </w:r>
      <w:r>
        <w:rPr>
          <w:rFonts w:hint="eastAsia"/>
          <w:lang w:val="en-US" w:eastAsia="zh-CN"/>
        </w:rPr>
        <w:t>1</w:t>
      </w:r>
      <w:r>
        <w:fldChar w:fldCharType="end"/>
      </w:r>
    </w:p>
    <w:p>
      <w:pPr>
        <w:pStyle w:val="21"/>
        <w:tabs>
          <w:tab w:val="right" w:leader="dot" w:pos="9344"/>
        </w:tabs>
        <w:spacing w:line="240" w:lineRule="auto"/>
        <w:rPr>
          <w:rFonts w:ascii="Calibri"/>
          <w:szCs w:val="22"/>
        </w:rPr>
      </w:pPr>
      <w:r>
        <w:fldChar w:fldCharType="begin"/>
      </w:r>
      <w:r>
        <w:instrText xml:space="preserve"> HYPERLINK \l "_Toc112687281" </w:instrText>
      </w:r>
      <w:r>
        <w:fldChar w:fldCharType="separate"/>
      </w:r>
      <w:r>
        <w:rPr>
          <w:rStyle w:val="34"/>
        </w:rPr>
        <w:t xml:space="preserve">4 </w:t>
      </w:r>
      <w:r>
        <w:rPr>
          <w:rStyle w:val="34"/>
          <w:rFonts w:hint="eastAsia" w:hAnsi="黑体"/>
          <w:bCs/>
        </w:rPr>
        <w:t xml:space="preserve"> 基本要求</w:t>
      </w:r>
      <w:r>
        <w:tab/>
      </w:r>
      <w:r>
        <w:rPr>
          <w:rFonts w:hint="eastAsia"/>
          <w:lang w:val="en-US" w:eastAsia="zh-CN"/>
        </w:rPr>
        <w:t>2</w:t>
      </w:r>
      <w:r>
        <w:fldChar w:fldCharType="end"/>
      </w:r>
    </w:p>
    <w:p>
      <w:pPr>
        <w:pStyle w:val="26"/>
        <w:spacing w:line="240" w:lineRule="auto"/>
        <w:rPr>
          <w:rFonts w:ascii="Calibri"/>
          <w:szCs w:val="22"/>
        </w:rPr>
      </w:pPr>
      <w:r>
        <w:fldChar w:fldCharType="begin"/>
      </w:r>
      <w:r>
        <w:instrText xml:space="preserve"> HYPERLINK \l "_Toc112687282" </w:instrText>
      </w:r>
      <w:r>
        <w:fldChar w:fldCharType="separate"/>
      </w:r>
      <w:r>
        <w:rPr>
          <w:rStyle w:val="34"/>
        </w:rPr>
        <w:t xml:space="preserve">4.1 </w:t>
      </w:r>
      <w:r>
        <w:rPr>
          <w:rStyle w:val="34"/>
          <w:rFonts w:hint="eastAsia" w:hAnsi="黑体"/>
          <w:bCs/>
        </w:rPr>
        <w:t xml:space="preserve"> 栽植原则</w:t>
      </w:r>
      <w:r>
        <w:tab/>
      </w:r>
      <w:r>
        <w:rPr>
          <w:rFonts w:hint="eastAsia"/>
          <w:lang w:val="en-US" w:eastAsia="zh-CN"/>
        </w:rPr>
        <w:t>2</w:t>
      </w:r>
      <w:r>
        <w:fldChar w:fldCharType="end"/>
      </w:r>
    </w:p>
    <w:p>
      <w:pPr>
        <w:pStyle w:val="26"/>
        <w:spacing w:line="240" w:lineRule="auto"/>
        <w:rPr>
          <w:rFonts w:ascii="Calibri"/>
          <w:szCs w:val="22"/>
        </w:rPr>
      </w:pPr>
      <w:r>
        <w:fldChar w:fldCharType="begin"/>
      </w:r>
      <w:r>
        <w:instrText xml:space="preserve"> HYPERLINK \l "_Toc112687283" </w:instrText>
      </w:r>
      <w:r>
        <w:fldChar w:fldCharType="separate"/>
      </w:r>
      <w:r>
        <w:rPr>
          <w:rStyle w:val="34"/>
        </w:rPr>
        <w:t xml:space="preserve">4.2 </w:t>
      </w:r>
      <w:r>
        <w:rPr>
          <w:rStyle w:val="34"/>
          <w:rFonts w:hint="eastAsia" w:hAnsi="黑体"/>
        </w:rPr>
        <w:t xml:space="preserve"> 栽植要求</w:t>
      </w:r>
      <w:r>
        <w:tab/>
      </w:r>
      <w:r>
        <w:rPr>
          <w:rFonts w:hint="eastAsia"/>
          <w:lang w:val="en-US" w:eastAsia="zh-CN"/>
        </w:rPr>
        <w:t>2</w:t>
      </w:r>
      <w:r>
        <w:fldChar w:fldCharType="end"/>
      </w:r>
    </w:p>
    <w:p>
      <w:pPr>
        <w:pStyle w:val="26"/>
        <w:spacing w:line="240" w:lineRule="auto"/>
      </w:pPr>
      <w:r>
        <w:fldChar w:fldCharType="begin"/>
      </w:r>
      <w:r>
        <w:instrText xml:space="preserve"> HYPERLINK \l "_Toc112687284" </w:instrText>
      </w:r>
      <w:r>
        <w:fldChar w:fldCharType="separate"/>
      </w:r>
      <w:r>
        <w:rPr>
          <w:rStyle w:val="34"/>
        </w:rPr>
        <w:t xml:space="preserve">4.3 </w:t>
      </w:r>
      <w:r>
        <w:rPr>
          <w:rStyle w:val="34"/>
          <w:rFonts w:hint="eastAsia" w:hAnsi="黑体"/>
          <w:bCs/>
        </w:rPr>
        <w:t xml:space="preserve"> 乔木质量</w:t>
      </w:r>
      <w:r>
        <w:tab/>
      </w:r>
      <w:r>
        <w:rPr>
          <w:rFonts w:hint="eastAsia"/>
          <w:lang w:val="en-US" w:eastAsia="zh-CN"/>
        </w:rPr>
        <w:t>3</w:t>
      </w:r>
      <w:r>
        <w:fldChar w:fldCharType="end"/>
      </w:r>
    </w:p>
    <w:p>
      <w:pPr>
        <w:pStyle w:val="21"/>
        <w:tabs>
          <w:tab w:val="right" w:leader="dot" w:pos="9344"/>
        </w:tabs>
        <w:spacing w:line="240" w:lineRule="auto"/>
        <w:rPr>
          <w:rFonts w:ascii="Calibri"/>
          <w:szCs w:val="22"/>
        </w:rPr>
      </w:pPr>
      <w:r>
        <w:fldChar w:fldCharType="begin"/>
      </w:r>
      <w:r>
        <w:instrText xml:space="preserve"> HYPERLINK \l "_Toc112687285" </w:instrText>
      </w:r>
      <w:r>
        <w:fldChar w:fldCharType="separate"/>
      </w:r>
      <w:r>
        <w:rPr>
          <w:rStyle w:val="34"/>
        </w:rPr>
        <w:t xml:space="preserve">5 </w:t>
      </w:r>
      <w:r>
        <w:rPr>
          <w:rStyle w:val="34"/>
          <w:rFonts w:hint="eastAsia" w:hAnsi="黑体"/>
          <w:bCs/>
        </w:rPr>
        <w:t xml:space="preserve"> 栽前准备</w:t>
      </w:r>
      <w:r>
        <w:tab/>
      </w:r>
      <w:r>
        <w:rPr>
          <w:rFonts w:hint="eastAsia"/>
          <w:lang w:val="en-US" w:eastAsia="zh-CN"/>
        </w:rPr>
        <w:t>4</w:t>
      </w:r>
      <w:r>
        <w:fldChar w:fldCharType="end"/>
      </w:r>
    </w:p>
    <w:p>
      <w:pPr>
        <w:pStyle w:val="26"/>
        <w:spacing w:line="240" w:lineRule="auto"/>
        <w:rPr>
          <w:rFonts w:ascii="Calibri"/>
          <w:szCs w:val="22"/>
        </w:rPr>
      </w:pPr>
      <w:r>
        <w:fldChar w:fldCharType="begin"/>
      </w:r>
      <w:r>
        <w:instrText xml:space="preserve"> HYPERLINK \l "_Toc112687286" </w:instrText>
      </w:r>
      <w:r>
        <w:fldChar w:fldCharType="separate"/>
      </w:r>
      <w:r>
        <w:rPr>
          <w:rStyle w:val="34"/>
        </w:rPr>
        <w:t xml:space="preserve">5.1 </w:t>
      </w:r>
      <w:r>
        <w:rPr>
          <w:rStyle w:val="34"/>
          <w:rFonts w:hint="eastAsia"/>
        </w:rPr>
        <w:t xml:space="preserve"> 场地准备</w:t>
      </w:r>
      <w:r>
        <w:tab/>
      </w:r>
      <w:r>
        <w:rPr>
          <w:rFonts w:hint="eastAsia"/>
          <w:lang w:val="en-US" w:eastAsia="zh-CN"/>
        </w:rPr>
        <w:t>4</w:t>
      </w:r>
      <w:r>
        <w:fldChar w:fldCharType="end"/>
      </w:r>
    </w:p>
    <w:p>
      <w:pPr>
        <w:pStyle w:val="26"/>
        <w:spacing w:line="240" w:lineRule="auto"/>
        <w:rPr>
          <w:rFonts w:ascii="Calibri"/>
          <w:szCs w:val="22"/>
        </w:rPr>
      </w:pPr>
      <w:r>
        <w:fldChar w:fldCharType="begin"/>
      </w:r>
      <w:r>
        <w:instrText xml:space="preserve"> HYPERLINK \l "_Toc112687287" </w:instrText>
      </w:r>
      <w:r>
        <w:fldChar w:fldCharType="separate"/>
      </w:r>
      <w:r>
        <w:rPr>
          <w:rStyle w:val="34"/>
        </w:rPr>
        <w:t xml:space="preserve">5.2 </w:t>
      </w:r>
      <w:r>
        <w:rPr>
          <w:rStyle w:val="34"/>
          <w:rFonts w:hint="eastAsia"/>
        </w:rPr>
        <w:t xml:space="preserve"> 挖树穴</w:t>
      </w:r>
      <w:r>
        <w:tab/>
      </w:r>
      <w:r>
        <w:rPr>
          <w:rFonts w:hint="eastAsia"/>
          <w:lang w:val="en-US" w:eastAsia="zh-CN"/>
        </w:rPr>
        <w:t>4</w:t>
      </w:r>
      <w:r>
        <w:fldChar w:fldCharType="end"/>
      </w:r>
    </w:p>
    <w:p>
      <w:pPr>
        <w:pStyle w:val="26"/>
        <w:spacing w:line="240" w:lineRule="auto"/>
        <w:rPr>
          <w:rFonts w:ascii="Calibri"/>
          <w:szCs w:val="22"/>
        </w:rPr>
      </w:pPr>
      <w:r>
        <w:fldChar w:fldCharType="begin"/>
      </w:r>
      <w:r>
        <w:instrText xml:space="preserve"> HYPERLINK \l "_Toc112687288" </w:instrText>
      </w:r>
      <w:r>
        <w:fldChar w:fldCharType="separate"/>
      </w:r>
      <w:r>
        <w:rPr>
          <w:rStyle w:val="34"/>
        </w:rPr>
        <w:t xml:space="preserve">5.3 </w:t>
      </w:r>
      <w:r>
        <w:rPr>
          <w:rStyle w:val="34"/>
          <w:rFonts w:hint="eastAsia"/>
        </w:rPr>
        <w:t xml:space="preserve"> 选苗</w:t>
      </w:r>
      <w:r>
        <w:tab/>
      </w:r>
      <w:r>
        <w:rPr>
          <w:rFonts w:hint="eastAsia"/>
          <w:lang w:val="en-US" w:eastAsia="zh-CN"/>
        </w:rPr>
        <w:t>4</w:t>
      </w:r>
      <w:r>
        <w:fldChar w:fldCharType="end"/>
      </w:r>
    </w:p>
    <w:p>
      <w:pPr>
        <w:pStyle w:val="26"/>
        <w:spacing w:line="240" w:lineRule="auto"/>
        <w:rPr>
          <w:rFonts w:ascii="Calibri"/>
          <w:szCs w:val="22"/>
        </w:rPr>
      </w:pPr>
      <w:r>
        <w:fldChar w:fldCharType="begin"/>
      </w:r>
      <w:r>
        <w:instrText xml:space="preserve"> HYPERLINK \l "_Toc112687289" </w:instrText>
      </w:r>
      <w:r>
        <w:fldChar w:fldCharType="separate"/>
      </w:r>
      <w:r>
        <w:rPr>
          <w:rStyle w:val="34"/>
        </w:rPr>
        <w:t xml:space="preserve">5.4 </w:t>
      </w:r>
      <w:r>
        <w:rPr>
          <w:rStyle w:val="34"/>
          <w:rFonts w:hint="eastAsia"/>
        </w:rPr>
        <w:t xml:space="preserve"> 修剪</w:t>
      </w:r>
      <w:r>
        <w:tab/>
      </w:r>
      <w:r>
        <w:rPr>
          <w:rFonts w:hint="eastAsia"/>
          <w:lang w:val="en-US" w:eastAsia="zh-CN"/>
        </w:rPr>
        <w:t>4</w:t>
      </w:r>
      <w:r>
        <w:fldChar w:fldCharType="end"/>
      </w:r>
    </w:p>
    <w:p>
      <w:pPr>
        <w:pStyle w:val="26"/>
        <w:spacing w:line="240" w:lineRule="auto"/>
        <w:rPr>
          <w:rFonts w:ascii="Calibri"/>
          <w:szCs w:val="22"/>
        </w:rPr>
      </w:pPr>
      <w:r>
        <w:fldChar w:fldCharType="begin"/>
      </w:r>
      <w:r>
        <w:instrText xml:space="preserve"> HYPERLINK \l "_Toc112687290" </w:instrText>
      </w:r>
      <w:r>
        <w:fldChar w:fldCharType="separate"/>
      </w:r>
      <w:r>
        <w:rPr>
          <w:rStyle w:val="34"/>
        </w:rPr>
        <w:t xml:space="preserve">5.5 </w:t>
      </w:r>
      <w:r>
        <w:rPr>
          <w:rStyle w:val="34"/>
          <w:rFonts w:hint="eastAsia"/>
        </w:rPr>
        <w:t xml:space="preserve"> 起挖</w:t>
      </w:r>
      <w:r>
        <w:tab/>
      </w:r>
      <w:r>
        <w:rPr>
          <w:rFonts w:hint="eastAsia"/>
          <w:lang w:val="en-US" w:eastAsia="zh-CN"/>
        </w:rPr>
        <w:t>5</w:t>
      </w:r>
      <w:r>
        <w:fldChar w:fldCharType="end"/>
      </w:r>
    </w:p>
    <w:p>
      <w:pPr>
        <w:pStyle w:val="26"/>
        <w:spacing w:line="240" w:lineRule="auto"/>
        <w:rPr>
          <w:rFonts w:ascii="Calibri"/>
          <w:szCs w:val="22"/>
        </w:rPr>
      </w:pPr>
      <w:r>
        <w:fldChar w:fldCharType="begin"/>
      </w:r>
      <w:r>
        <w:instrText xml:space="preserve"> HYPERLINK \l "_Toc112687291" </w:instrText>
      </w:r>
      <w:r>
        <w:fldChar w:fldCharType="separate"/>
      </w:r>
      <w:r>
        <w:rPr>
          <w:rStyle w:val="34"/>
        </w:rPr>
        <w:t xml:space="preserve">5.6 </w:t>
      </w:r>
      <w:r>
        <w:rPr>
          <w:rStyle w:val="34"/>
          <w:rFonts w:hint="eastAsia"/>
        </w:rPr>
        <w:t xml:space="preserve"> 包扎</w:t>
      </w:r>
      <w:r>
        <w:tab/>
      </w:r>
      <w:r>
        <w:rPr>
          <w:rFonts w:hint="eastAsia"/>
          <w:lang w:val="en-US" w:eastAsia="zh-CN"/>
        </w:rPr>
        <w:t>6</w:t>
      </w:r>
      <w:r>
        <w:fldChar w:fldCharType="end"/>
      </w:r>
    </w:p>
    <w:p>
      <w:pPr>
        <w:pStyle w:val="26"/>
        <w:spacing w:line="240" w:lineRule="auto"/>
        <w:rPr>
          <w:rFonts w:ascii="Calibri"/>
          <w:szCs w:val="22"/>
        </w:rPr>
      </w:pPr>
      <w:r>
        <w:fldChar w:fldCharType="begin"/>
      </w:r>
      <w:r>
        <w:instrText xml:space="preserve"> HYPERLINK \l "_Toc112687292" </w:instrText>
      </w:r>
      <w:r>
        <w:fldChar w:fldCharType="separate"/>
      </w:r>
      <w:r>
        <w:rPr>
          <w:rStyle w:val="34"/>
        </w:rPr>
        <w:t xml:space="preserve">5.7 </w:t>
      </w:r>
      <w:r>
        <w:rPr>
          <w:rStyle w:val="34"/>
          <w:rFonts w:hint="eastAsia"/>
        </w:rPr>
        <w:t xml:space="preserve"> 吊装</w:t>
      </w:r>
      <w:r>
        <w:tab/>
      </w:r>
      <w:r>
        <w:rPr>
          <w:rFonts w:hint="eastAsia"/>
          <w:lang w:val="en-US" w:eastAsia="zh-CN"/>
        </w:rPr>
        <w:t>7</w:t>
      </w:r>
      <w:r>
        <w:fldChar w:fldCharType="end"/>
      </w:r>
    </w:p>
    <w:p>
      <w:pPr>
        <w:pStyle w:val="26"/>
        <w:spacing w:line="240" w:lineRule="auto"/>
        <w:rPr>
          <w:rFonts w:ascii="Calibri"/>
          <w:szCs w:val="22"/>
        </w:rPr>
      </w:pPr>
      <w:r>
        <w:fldChar w:fldCharType="begin"/>
      </w:r>
      <w:r>
        <w:instrText xml:space="preserve"> HYPERLINK \l "_Toc112687293" </w:instrText>
      </w:r>
      <w:r>
        <w:fldChar w:fldCharType="separate"/>
      </w:r>
      <w:r>
        <w:rPr>
          <w:rStyle w:val="34"/>
        </w:rPr>
        <w:t xml:space="preserve">5.8 </w:t>
      </w:r>
      <w:r>
        <w:rPr>
          <w:rStyle w:val="34"/>
          <w:rFonts w:hint="eastAsia"/>
        </w:rPr>
        <w:t xml:space="preserve"> 运输</w:t>
      </w:r>
      <w:r>
        <w:tab/>
      </w:r>
      <w:r>
        <w:rPr>
          <w:rFonts w:hint="eastAsia"/>
          <w:lang w:val="en-US" w:eastAsia="zh-CN"/>
        </w:rPr>
        <w:t>7</w:t>
      </w:r>
      <w:r>
        <w:fldChar w:fldCharType="end"/>
      </w:r>
    </w:p>
    <w:p>
      <w:pPr>
        <w:pStyle w:val="21"/>
        <w:tabs>
          <w:tab w:val="right" w:leader="dot" w:pos="9344"/>
        </w:tabs>
        <w:spacing w:line="240" w:lineRule="auto"/>
        <w:rPr>
          <w:rFonts w:ascii="Calibri"/>
          <w:szCs w:val="22"/>
        </w:rPr>
      </w:pPr>
      <w:r>
        <w:fldChar w:fldCharType="begin"/>
      </w:r>
      <w:r>
        <w:instrText xml:space="preserve"> HYPERLINK \l "_Toc112687294" </w:instrText>
      </w:r>
      <w:r>
        <w:fldChar w:fldCharType="separate"/>
      </w:r>
      <w:r>
        <w:rPr>
          <w:rStyle w:val="34"/>
        </w:rPr>
        <w:t xml:space="preserve">6 </w:t>
      </w:r>
      <w:r>
        <w:rPr>
          <w:rStyle w:val="34"/>
          <w:rFonts w:hint="eastAsia" w:hAnsi="黑体"/>
        </w:rPr>
        <w:t xml:space="preserve"> 栽植作业</w:t>
      </w:r>
      <w:r>
        <w:tab/>
      </w:r>
      <w:r>
        <w:rPr>
          <w:rFonts w:hint="eastAsia"/>
          <w:lang w:val="en-US" w:eastAsia="zh-CN"/>
        </w:rPr>
        <w:t>7</w:t>
      </w:r>
      <w:r>
        <w:fldChar w:fldCharType="end"/>
      </w:r>
    </w:p>
    <w:p>
      <w:pPr>
        <w:pStyle w:val="26"/>
        <w:spacing w:line="240" w:lineRule="auto"/>
        <w:rPr>
          <w:rFonts w:ascii="Calibri"/>
          <w:szCs w:val="22"/>
        </w:rPr>
      </w:pPr>
      <w:r>
        <w:fldChar w:fldCharType="begin"/>
      </w:r>
      <w:r>
        <w:instrText xml:space="preserve"> HYPERLINK \l "_Toc112687295" </w:instrText>
      </w:r>
      <w:r>
        <w:fldChar w:fldCharType="separate"/>
      </w:r>
      <w:r>
        <w:rPr>
          <w:rStyle w:val="34"/>
        </w:rPr>
        <w:t xml:space="preserve">6.1 </w:t>
      </w:r>
      <w:r>
        <w:rPr>
          <w:rStyle w:val="34"/>
          <w:rFonts w:hint="eastAsia"/>
        </w:rPr>
        <w:t xml:space="preserve"> 进场检验</w:t>
      </w:r>
      <w:r>
        <w:tab/>
      </w:r>
      <w:r>
        <w:rPr>
          <w:rFonts w:hint="eastAsia"/>
          <w:lang w:val="en-US" w:eastAsia="zh-CN"/>
        </w:rPr>
        <w:t>7</w:t>
      </w:r>
      <w:r>
        <w:fldChar w:fldCharType="end"/>
      </w:r>
    </w:p>
    <w:p>
      <w:pPr>
        <w:pStyle w:val="26"/>
        <w:spacing w:line="240" w:lineRule="auto"/>
        <w:rPr>
          <w:rFonts w:ascii="Calibri"/>
          <w:szCs w:val="22"/>
        </w:rPr>
      </w:pPr>
      <w:r>
        <w:fldChar w:fldCharType="begin"/>
      </w:r>
      <w:r>
        <w:instrText xml:space="preserve"> HYPERLINK \l "_Toc112687296" </w:instrText>
      </w:r>
      <w:r>
        <w:fldChar w:fldCharType="separate"/>
      </w:r>
      <w:r>
        <w:rPr>
          <w:rStyle w:val="34"/>
        </w:rPr>
        <w:t xml:space="preserve">6.2 </w:t>
      </w:r>
      <w:r>
        <w:rPr>
          <w:rStyle w:val="34"/>
          <w:rFonts w:hint="eastAsia"/>
        </w:rPr>
        <w:t xml:space="preserve"> 修整树穴</w:t>
      </w:r>
      <w:r>
        <w:tab/>
      </w:r>
      <w:r>
        <w:rPr>
          <w:rFonts w:hint="eastAsia"/>
          <w:lang w:val="en-US" w:eastAsia="zh-CN"/>
        </w:rPr>
        <w:t>7</w:t>
      </w:r>
      <w:r>
        <w:fldChar w:fldCharType="end"/>
      </w:r>
    </w:p>
    <w:p>
      <w:pPr>
        <w:pStyle w:val="26"/>
        <w:spacing w:line="240" w:lineRule="auto"/>
        <w:rPr>
          <w:rFonts w:ascii="Calibri"/>
          <w:szCs w:val="22"/>
        </w:rPr>
      </w:pPr>
      <w:r>
        <w:fldChar w:fldCharType="begin"/>
      </w:r>
      <w:r>
        <w:instrText xml:space="preserve"> HYPERLINK \l "_Toc112687297" </w:instrText>
      </w:r>
      <w:r>
        <w:fldChar w:fldCharType="separate"/>
      </w:r>
      <w:r>
        <w:rPr>
          <w:rStyle w:val="34"/>
        </w:rPr>
        <w:t xml:space="preserve">6.3 </w:t>
      </w:r>
      <w:r>
        <w:rPr>
          <w:rStyle w:val="34"/>
          <w:rFonts w:hint="eastAsia"/>
        </w:rPr>
        <w:t xml:space="preserve"> 吊卸乔木</w:t>
      </w:r>
      <w:r>
        <w:tab/>
      </w:r>
      <w:r>
        <w:rPr>
          <w:rFonts w:hint="eastAsia"/>
          <w:lang w:val="en-US" w:eastAsia="zh-CN"/>
        </w:rPr>
        <w:t>7</w:t>
      </w:r>
      <w:r>
        <w:fldChar w:fldCharType="end"/>
      </w:r>
    </w:p>
    <w:p>
      <w:pPr>
        <w:pStyle w:val="26"/>
        <w:spacing w:line="240" w:lineRule="auto"/>
        <w:rPr>
          <w:rFonts w:ascii="Calibri"/>
          <w:szCs w:val="22"/>
        </w:rPr>
      </w:pPr>
      <w:r>
        <w:fldChar w:fldCharType="begin"/>
      </w:r>
      <w:r>
        <w:instrText xml:space="preserve"> HYPERLINK \l "_Toc112687298" </w:instrText>
      </w:r>
      <w:r>
        <w:fldChar w:fldCharType="separate"/>
      </w:r>
      <w:r>
        <w:rPr>
          <w:rStyle w:val="34"/>
        </w:rPr>
        <w:t xml:space="preserve">6.4 </w:t>
      </w:r>
      <w:r>
        <w:rPr>
          <w:rStyle w:val="34"/>
          <w:rFonts w:hint="eastAsia"/>
        </w:rPr>
        <w:t xml:space="preserve"> 扶直解拢</w:t>
      </w:r>
      <w:r>
        <w:tab/>
      </w:r>
      <w:r>
        <w:rPr>
          <w:rFonts w:hint="eastAsia"/>
          <w:lang w:val="en-US" w:eastAsia="zh-CN"/>
        </w:rPr>
        <w:t>8</w:t>
      </w:r>
      <w:r>
        <w:fldChar w:fldCharType="end"/>
      </w:r>
    </w:p>
    <w:p>
      <w:pPr>
        <w:pStyle w:val="26"/>
        <w:spacing w:line="240" w:lineRule="auto"/>
        <w:rPr>
          <w:rFonts w:ascii="Calibri"/>
          <w:szCs w:val="22"/>
        </w:rPr>
      </w:pPr>
      <w:r>
        <w:fldChar w:fldCharType="begin"/>
      </w:r>
      <w:r>
        <w:instrText xml:space="preserve"> HYPERLINK \l "_Toc112687299" </w:instrText>
      </w:r>
      <w:r>
        <w:fldChar w:fldCharType="separate"/>
      </w:r>
      <w:r>
        <w:rPr>
          <w:rStyle w:val="34"/>
        </w:rPr>
        <w:t xml:space="preserve">6.5 </w:t>
      </w:r>
      <w:r>
        <w:rPr>
          <w:rStyle w:val="34"/>
          <w:rFonts w:hint="eastAsia"/>
        </w:rPr>
        <w:t xml:space="preserve"> 回填压实</w:t>
      </w:r>
      <w:r>
        <w:tab/>
      </w:r>
      <w:r>
        <w:rPr>
          <w:rFonts w:hint="eastAsia"/>
          <w:lang w:val="en-US" w:eastAsia="zh-CN"/>
        </w:rPr>
        <w:t>8</w:t>
      </w:r>
      <w:r>
        <w:fldChar w:fldCharType="end"/>
      </w:r>
    </w:p>
    <w:p>
      <w:pPr>
        <w:pStyle w:val="26"/>
        <w:spacing w:line="240" w:lineRule="auto"/>
        <w:rPr>
          <w:rFonts w:ascii="Calibri"/>
          <w:szCs w:val="22"/>
        </w:rPr>
      </w:pPr>
      <w:r>
        <w:fldChar w:fldCharType="begin"/>
      </w:r>
      <w:r>
        <w:instrText xml:space="preserve"> HYPERLINK \l "_Toc112687300" </w:instrText>
      </w:r>
      <w:r>
        <w:fldChar w:fldCharType="separate"/>
      </w:r>
      <w:r>
        <w:rPr>
          <w:rStyle w:val="34"/>
        </w:rPr>
        <w:t xml:space="preserve">6.6 </w:t>
      </w:r>
      <w:r>
        <w:rPr>
          <w:rStyle w:val="34"/>
          <w:rFonts w:hint="eastAsia"/>
        </w:rPr>
        <w:t xml:space="preserve"> 乔木支撑</w:t>
      </w:r>
      <w:r>
        <w:tab/>
      </w:r>
      <w:r>
        <w:rPr>
          <w:rFonts w:hint="eastAsia"/>
          <w:lang w:val="en-US" w:eastAsia="zh-CN"/>
        </w:rPr>
        <w:t>8</w:t>
      </w:r>
      <w:r>
        <w:fldChar w:fldCharType="end"/>
      </w:r>
    </w:p>
    <w:p>
      <w:pPr>
        <w:pStyle w:val="21"/>
        <w:tabs>
          <w:tab w:val="right" w:leader="dot" w:pos="9344"/>
        </w:tabs>
        <w:spacing w:line="240" w:lineRule="auto"/>
        <w:rPr>
          <w:rFonts w:ascii="Calibri"/>
          <w:szCs w:val="22"/>
        </w:rPr>
      </w:pPr>
      <w:r>
        <w:fldChar w:fldCharType="begin"/>
      </w:r>
      <w:r>
        <w:instrText xml:space="preserve"> HYPERLINK \l "_Toc112687301" </w:instrText>
      </w:r>
      <w:r>
        <w:fldChar w:fldCharType="separate"/>
      </w:r>
      <w:r>
        <w:rPr>
          <w:rStyle w:val="34"/>
        </w:rPr>
        <w:t xml:space="preserve">7 </w:t>
      </w:r>
      <w:r>
        <w:rPr>
          <w:rStyle w:val="34"/>
          <w:rFonts w:hint="eastAsia" w:hAnsi="黑体"/>
        </w:rPr>
        <w:t xml:space="preserve"> 栽后管理</w:t>
      </w:r>
      <w:r>
        <w:tab/>
      </w:r>
      <w:r>
        <w:rPr>
          <w:rFonts w:hint="eastAsia"/>
          <w:lang w:val="en-US" w:eastAsia="zh-CN"/>
        </w:rPr>
        <w:t>9</w:t>
      </w:r>
      <w:r>
        <w:fldChar w:fldCharType="end"/>
      </w:r>
    </w:p>
    <w:p>
      <w:pPr>
        <w:pStyle w:val="26"/>
        <w:spacing w:line="240" w:lineRule="auto"/>
        <w:rPr>
          <w:rFonts w:ascii="Calibri"/>
          <w:szCs w:val="22"/>
        </w:rPr>
      </w:pPr>
      <w:r>
        <w:fldChar w:fldCharType="begin"/>
      </w:r>
      <w:r>
        <w:instrText xml:space="preserve"> HYPERLINK \l "_Toc112687302" </w:instrText>
      </w:r>
      <w:r>
        <w:fldChar w:fldCharType="separate"/>
      </w:r>
      <w:r>
        <w:rPr>
          <w:rStyle w:val="34"/>
        </w:rPr>
        <w:t xml:space="preserve">7.1 </w:t>
      </w:r>
      <w:r>
        <w:rPr>
          <w:rStyle w:val="34"/>
          <w:rFonts w:hint="eastAsia"/>
        </w:rPr>
        <w:t xml:space="preserve"> 筑堰</w:t>
      </w:r>
      <w:r>
        <w:tab/>
      </w:r>
      <w:r>
        <w:rPr>
          <w:rFonts w:hint="eastAsia"/>
          <w:lang w:val="en-US" w:eastAsia="zh-CN"/>
        </w:rPr>
        <w:t>9</w:t>
      </w:r>
      <w:r>
        <w:fldChar w:fldCharType="end"/>
      </w:r>
    </w:p>
    <w:p>
      <w:pPr>
        <w:pStyle w:val="26"/>
        <w:spacing w:line="240" w:lineRule="auto"/>
        <w:rPr>
          <w:rFonts w:ascii="Calibri"/>
          <w:szCs w:val="22"/>
        </w:rPr>
      </w:pPr>
      <w:r>
        <w:fldChar w:fldCharType="begin"/>
      </w:r>
      <w:r>
        <w:instrText xml:space="preserve"> HYPERLINK \l "_Toc112687303" </w:instrText>
      </w:r>
      <w:r>
        <w:fldChar w:fldCharType="separate"/>
      </w:r>
      <w:r>
        <w:rPr>
          <w:rStyle w:val="34"/>
        </w:rPr>
        <w:t xml:space="preserve">7.2 </w:t>
      </w:r>
      <w:r>
        <w:rPr>
          <w:rStyle w:val="34"/>
          <w:rFonts w:hint="eastAsia"/>
        </w:rPr>
        <w:t xml:space="preserve"> 浇水与排涝</w:t>
      </w:r>
      <w:r>
        <w:tab/>
      </w:r>
      <w:r>
        <w:rPr>
          <w:rFonts w:hint="eastAsia"/>
          <w:lang w:val="en-US" w:eastAsia="zh-CN"/>
        </w:rPr>
        <w:t>9</w:t>
      </w:r>
      <w:r>
        <w:fldChar w:fldCharType="end"/>
      </w:r>
    </w:p>
    <w:p>
      <w:pPr>
        <w:pStyle w:val="26"/>
        <w:spacing w:line="240" w:lineRule="auto"/>
        <w:rPr>
          <w:rFonts w:ascii="Calibri"/>
          <w:szCs w:val="22"/>
        </w:rPr>
      </w:pPr>
      <w:r>
        <w:fldChar w:fldCharType="begin"/>
      </w:r>
      <w:r>
        <w:instrText xml:space="preserve"> HYPERLINK \l "_Toc112687304" </w:instrText>
      </w:r>
      <w:r>
        <w:fldChar w:fldCharType="separate"/>
      </w:r>
      <w:r>
        <w:rPr>
          <w:rStyle w:val="34"/>
        </w:rPr>
        <w:t xml:space="preserve">7.3 </w:t>
      </w:r>
      <w:r>
        <w:rPr>
          <w:rStyle w:val="34"/>
          <w:rFonts w:hint="eastAsia"/>
        </w:rPr>
        <w:t xml:space="preserve"> 施肥</w:t>
      </w:r>
      <w:r>
        <w:tab/>
      </w:r>
      <w:r>
        <w:rPr>
          <w:rFonts w:hint="eastAsia"/>
          <w:lang w:val="en-US" w:eastAsia="zh-CN"/>
        </w:rPr>
        <w:t>9</w:t>
      </w:r>
      <w:r>
        <w:fldChar w:fldCharType="end"/>
      </w:r>
    </w:p>
    <w:p>
      <w:pPr>
        <w:pStyle w:val="26"/>
        <w:spacing w:line="240" w:lineRule="auto"/>
        <w:rPr>
          <w:rFonts w:ascii="Calibri"/>
          <w:szCs w:val="22"/>
        </w:rPr>
      </w:pPr>
      <w:r>
        <w:fldChar w:fldCharType="begin"/>
      </w:r>
      <w:r>
        <w:instrText xml:space="preserve"> HYPERLINK \l "_Toc112687305" </w:instrText>
      </w:r>
      <w:r>
        <w:fldChar w:fldCharType="separate"/>
      </w:r>
      <w:r>
        <w:rPr>
          <w:rStyle w:val="34"/>
        </w:rPr>
        <w:t xml:space="preserve">7.4 </w:t>
      </w:r>
      <w:r>
        <w:rPr>
          <w:rStyle w:val="34"/>
          <w:rFonts w:hint="eastAsia"/>
        </w:rPr>
        <w:t xml:space="preserve"> 松土与除草</w:t>
      </w:r>
      <w:r>
        <w:tab/>
      </w:r>
      <w:r>
        <w:fldChar w:fldCharType="begin"/>
      </w:r>
      <w:r>
        <w:instrText xml:space="preserve"> PAGEREF _Toc112687305 \h </w:instrText>
      </w:r>
      <w:r>
        <w:fldChar w:fldCharType="separate"/>
      </w:r>
      <w:r>
        <w:t>1</w:t>
      </w:r>
      <w:r>
        <w:rPr>
          <w:rFonts w:hint="eastAsia"/>
          <w:lang w:val="en-US" w:eastAsia="zh-CN"/>
        </w:rPr>
        <w:t>0</w:t>
      </w:r>
      <w:r>
        <w:fldChar w:fldCharType="end"/>
      </w:r>
      <w:r>
        <w:fldChar w:fldCharType="end"/>
      </w:r>
    </w:p>
    <w:p>
      <w:pPr>
        <w:pStyle w:val="26"/>
        <w:spacing w:line="240" w:lineRule="auto"/>
        <w:rPr>
          <w:rFonts w:ascii="Calibri"/>
          <w:szCs w:val="22"/>
        </w:rPr>
      </w:pPr>
      <w:r>
        <w:fldChar w:fldCharType="begin"/>
      </w:r>
      <w:r>
        <w:instrText xml:space="preserve"> HYPERLINK \l "_Toc112687306" </w:instrText>
      </w:r>
      <w:r>
        <w:fldChar w:fldCharType="separate"/>
      </w:r>
      <w:r>
        <w:rPr>
          <w:rStyle w:val="34"/>
        </w:rPr>
        <w:t xml:space="preserve">7.5 </w:t>
      </w:r>
      <w:r>
        <w:rPr>
          <w:rStyle w:val="34"/>
          <w:rFonts w:hint="eastAsia"/>
        </w:rPr>
        <w:t xml:space="preserve"> 整形与修剪</w:t>
      </w:r>
      <w:r>
        <w:tab/>
      </w:r>
      <w:r>
        <w:fldChar w:fldCharType="begin"/>
      </w:r>
      <w:r>
        <w:instrText xml:space="preserve"> PAGEREF _Toc112687306 \h </w:instrText>
      </w:r>
      <w:r>
        <w:fldChar w:fldCharType="separate"/>
      </w:r>
      <w:r>
        <w:t>1</w:t>
      </w:r>
      <w:r>
        <w:rPr>
          <w:rFonts w:hint="eastAsia"/>
          <w:lang w:val="en-US" w:eastAsia="zh-CN"/>
        </w:rPr>
        <w:t>0</w:t>
      </w:r>
      <w:r>
        <w:fldChar w:fldCharType="end"/>
      </w:r>
      <w:r>
        <w:fldChar w:fldCharType="end"/>
      </w:r>
    </w:p>
    <w:p>
      <w:pPr>
        <w:pStyle w:val="26"/>
        <w:spacing w:line="240" w:lineRule="auto"/>
        <w:rPr>
          <w:rFonts w:ascii="Calibri"/>
          <w:szCs w:val="22"/>
        </w:rPr>
      </w:pPr>
      <w:r>
        <w:fldChar w:fldCharType="begin"/>
      </w:r>
      <w:r>
        <w:instrText xml:space="preserve"> HYPERLINK \l "_Toc112687307" </w:instrText>
      </w:r>
      <w:r>
        <w:fldChar w:fldCharType="separate"/>
      </w:r>
      <w:r>
        <w:rPr>
          <w:rStyle w:val="34"/>
        </w:rPr>
        <w:t xml:space="preserve">7.6 </w:t>
      </w:r>
      <w:r>
        <w:rPr>
          <w:rStyle w:val="34"/>
          <w:rFonts w:hint="eastAsia"/>
        </w:rPr>
        <w:t xml:space="preserve"> 更换补植</w:t>
      </w:r>
      <w:r>
        <w:tab/>
      </w:r>
      <w:r>
        <w:fldChar w:fldCharType="begin"/>
      </w:r>
      <w:r>
        <w:instrText xml:space="preserve"> PAGEREF _Toc112687307 \h </w:instrText>
      </w:r>
      <w:r>
        <w:fldChar w:fldCharType="separate"/>
      </w:r>
      <w:r>
        <w:t>1</w:t>
      </w:r>
      <w:r>
        <w:rPr>
          <w:rFonts w:hint="eastAsia"/>
          <w:lang w:val="en-US" w:eastAsia="zh-CN"/>
        </w:rPr>
        <w:t>0</w:t>
      </w:r>
      <w:r>
        <w:fldChar w:fldCharType="end"/>
      </w:r>
      <w:r>
        <w:fldChar w:fldCharType="end"/>
      </w:r>
    </w:p>
    <w:p>
      <w:pPr>
        <w:pStyle w:val="26"/>
        <w:spacing w:line="240" w:lineRule="auto"/>
        <w:rPr>
          <w:rFonts w:ascii="Calibri"/>
          <w:szCs w:val="22"/>
        </w:rPr>
      </w:pPr>
      <w:r>
        <w:fldChar w:fldCharType="begin"/>
      </w:r>
      <w:r>
        <w:instrText xml:space="preserve"> HYPERLINK \l "_Toc112687308" </w:instrText>
      </w:r>
      <w:r>
        <w:fldChar w:fldCharType="separate"/>
      </w:r>
      <w:r>
        <w:rPr>
          <w:rStyle w:val="34"/>
        </w:rPr>
        <w:t xml:space="preserve">7.7 </w:t>
      </w:r>
      <w:r>
        <w:rPr>
          <w:rStyle w:val="34"/>
          <w:rFonts w:hint="eastAsia" w:hAnsi="黑体"/>
        </w:rPr>
        <w:t xml:space="preserve"> 防护措施</w:t>
      </w:r>
      <w:r>
        <w:tab/>
      </w:r>
      <w:r>
        <w:fldChar w:fldCharType="begin"/>
      </w:r>
      <w:r>
        <w:instrText xml:space="preserve"> PAGEREF _Toc112687308 \h </w:instrText>
      </w:r>
      <w:r>
        <w:fldChar w:fldCharType="separate"/>
      </w:r>
      <w:r>
        <w:t>1</w:t>
      </w:r>
      <w:r>
        <w:rPr>
          <w:rFonts w:hint="eastAsia"/>
          <w:lang w:val="en-US" w:eastAsia="zh-CN"/>
        </w:rPr>
        <w:t>0</w:t>
      </w:r>
      <w:r>
        <w:fldChar w:fldCharType="end"/>
      </w:r>
      <w:r>
        <w:fldChar w:fldCharType="end"/>
      </w:r>
    </w:p>
    <w:p>
      <w:pPr>
        <w:pStyle w:val="26"/>
        <w:spacing w:line="240" w:lineRule="auto"/>
        <w:rPr>
          <w:rFonts w:ascii="Calibri"/>
          <w:szCs w:val="22"/>
        </w:rPr>
      </w:pPr>
      <w:r>
        <w:fldChar w:fldCharType="begin"/>
      </w:r>
      <w:r>
        <w:instrText xml:space="preserve"> HYPERLINK \l "_Toc112687309" </w:instrText>
      </w:r>
      <w:r>
        <w:fldChar w:fldCharType="separate"/>
      </w:r>
      <w:r>
        <w:rPr>
          <w:rStyle w:val="34"/>
        </w:rPr>
        <w:t xml:space="preserve">7.8 </w:t>
      </w:r>
      <w:r>
        <w:rPr>
          <w:rStyle w:val="34"/>
          <w:rFonts w:hint="eastAsia"/>
        </w:rPr>
        <w:t xml:space="preserve"> 有害生物防治</w:t>
      </w:r>
      <w:r>
        <w:tab/>
      </w:r>
      <w:r>
        <w:fldChar w:fldCharType="begin"/>
      </w:r>
      <w:r>
        <w:instrText xml:space="preserve"> PAGEREF _Toc112687309 \h </w:instrText>
      </w:r>
      <w:r>
        <w:fldChar w:fldCharType="separate"/>
      </w:r>
      <w:r>
        <w:t>1</w:t>
      </w:r>
      <w:r>
        <w:rPr>
          <w:rFonts w:hint="eastAsia"/>
          <w:lang w:val="en-US" w:eastAsia="zh-CN"/>
        </w:rPr>
        <w:t>0</w:t>
      </w:r>
      <w:r>
        <w:fldChar w:fldCharType="end"/>
      </w:r>
      <w:r>
        <w:fldChar w:fldCharType="end"/>
      </w:r>
    </w:p>
    <w:p>
      <w:pPr>
        <w:pStyle w:val="26"/>
        <w:spacing w:line="240" w:lineRule="auto"/>
        <w:rPr>
          <w:rFonts w:ascii="Calibri"/>
          <w:szCs w:val="22"/>
        </w:rPr>
      </w:pPr>
      <w:r>
        <w:fldChar w:fldCharType="begin"/>
      </w:r>
      <w:r>
        <w:instrText xml:space="preserve"> HYPERLINK \l "_Toc112687310" </w:instrText>
      </w:r>
      <w:r>
        <w:fldChar w:fldCharType="separate"/>
      </w:r>
      <w:r>
        <w:rPr>
          <w:rStyle w:val="34"/>
        </w:rPr>
        <w:t xml:space="preserve">7.9 </w:t>
      </w:r>
      <w:r>
        <w:rPr>
          <w:rStyle w:val="34"/>
          <w:rFonts w:hint="eastAsia"/>
        </w:rPr>
        <w:t xml:space="preserve"> 建立栽植档案</w:t>
      </w:r>
      <w:r>
        <w:tab/>
      </w:r>
      <w:r>
        <w:fldChar w:fldCharType="begin"/>
      </w:r>
      <w:r>
        <w:instrText xml:space="preserve"> PAGEREF _Toc112687310 \h </w:instrText>
      </w:r>
      <w:r>
        <w:fldChar w:fldCharType="separate"/>
      </w:r>
      <w:r>
        <w:t>1</w:t>
      </w:r>
      <w:r>
        <w:rPr>
          <w:rFonts w:hint="eastAsia"/>
          <w:lang w:val="en-US" w:eastAsia="zh-CN"/>
        </w:rPr>
        <w:t>1</w:t>
      </w:r>
      <w:r>
        <w:fldChar w:fldCharType="end"/>
      </w:r>
      <w:r>
        <w:fldChar w:fldCharType="end"/>
      </w:r>
    </w:p>
    <w:p>
      <w:pPr>
        <w:pStyle w:val="21"/>
        <w:tabs>
          <w:tab w:val="right" w:leader="dot" w:pos="9344"/>
        </w:tabs>
        <w:spacing w:line="240" w:lineRule="auto"/>
        <w:rPr>
          <w:rFonts w:ascii="Calibri"/>
          <w:szCs w:val="22"/>
        </w:rPr>
      </w:pPr>
      <w:r>
        <w:fldChar w:fldCharType="begin"/>
      </w:r>
      <w:r>
        <w:instrText xml:space="preserve"> HYPERLINK \l "_Toc112687311" </w:instrText>
      </w:r>
      <w:r>
        <w:fldChar w:fldCharType="separate"/>
      </w:r>
      <w:r>
        <w:rPr>
          <w:rStyle w:val="34"/>
          <w:rFonts w:hint="eastAsia"/>
        </w:rPr>
        <w:t>附录A（资料性）</w:t>
      </w:r>
      <w:r>
        <w:rPr>
          <w:rStyle w:val="34"/>
        </w:rPr>
        <w:t xml:space="preserve">  </w:t>
      </w:r>
      <w:r>
        <w:rPr>
          <w:rStyle w:val="34"/>
          <w:rFonts w:hint="eastAsia"/>
        </w:rPr>
        <w:t>常</w:t>
      </w:r>
      <w:r>
        <w:rPr>
          <w:rStyle w:val="34"/>
          <w:rFonts w:hint="eastAsia" w:eastAsia="宋体"/>
          <w:lang w:eastAsia="zh-CN"/>
        </w:rPr>
        <w:t>见常</w:t>
      </w:r>
      <w:r>
        <w:rPr>
          <w:rStyle w:val="34"/>
          <w:rFonts w:hint="eastAsia"/>
        </w:rPr>
        <w:t>绿乔木名录</w:t>
      </w:r>
      <w:r>
        <w:tab/>
      </w:r>
      <w:r>
        <w:fldChar w:fldCharType="begin"/>
      </w:r>
      <w:r>
        <w:instrText xml:space="preserve"> PAGEREF _Toc112687311 \h </w:instrText>
      </w:r>
      <w:r>
        <w:fldChar w:fldCharType="separate"/>
      </w:r>
      <w:r>
        <w:t>1</w:t>
      </w:r>
      <w:r>
        <w:rPr>
          <w:rFonts w:hint="eastAsia"/>
          <w:lang w:val="en-US" w:eastAsia="zh-CN"/>
        </w:rPr>
        <w:t>2</w:t>
      </w:r>
      <w:r>
        <w:fldChar w:fldCharType="end"/>
      </w:r>
      <w:r>
        <w:fldChar w:fldCharType="end"/>
      </w:r>
    </w:p>
    <w:p>
      <w:pPr>
        <w:pStyle w:val="21"/>
        <w:tabs>
          <w:tab w:val="right" w:leader="dot" w:pos="9344"/>
        </w:tabs>
        <w:spacing w:line="240" w:lineRule="auto"/>
        <w:rPr>
          <w:rFonts w:ascii="Calibri"/>
          <w:szCs w:val="22"/>
        </w:rPr>
      </w:pPr>
      <w:r>
        <w:fldChar w:fldCharType="begin"/>
      </w:r>
      <w:r>
        <w:instrText xml:space="preserve"> HYPERLINK \l "_Toc112687314" </w:instrText>
      </w:r>
      <w:r>
        <w:fldChar w:fldCharType="separate"/>
      </w:r>
      <w:r>
        <w:rPr>
          <w:rStyle w:val="34"/>
          <w:rFonts w:hint="eastAsia"/>
        </w:rPr>
        <w:t>附录B（资料性）</w:t>
      </w:r>
      <w:r>
        <w:rPr>
          <w:rStyle w:val="34"/>
        </w:rPr>
        <w:t xml:space="preserve">  </w:t>
      </w:r>
      <w:r>
        <w:rPr>
          <w:rStyle w:val="34"/>
          <w:rFonts w:hint="eastAsia"/>
        </w:rPr>
        <w:t>常</w:t>
      </w:r>
      <w:r>
        <w:rPr>
          <w:rStyle w:val="34"/>
          <w:rFonts w:hint="eastAsia" w:eastAsia="宋体"/>
          <w:lang w:eastAsia="zh-CN"/>
        </w:rPr>
        <w:t>见</w:t>
      </w:r>
      <w:r>
        <w:rPr>
          <w:rStyle w:val="34"/>
          <w:rFonts w:hint="eastAsia"/>
        </w:rPr>
        <w:t>落叶乔木名录</w:t>
      </w:r>
      <w:r>
        <w:tab/>
      </w:r>
      <w:r>
        <w:fldChar w:fldCharType="begin"/>
      </w:r>
      <w:r>
        <w:instrText xml:space="preserve"> PAGEREF _Toc112687314 \h </w:instrText>
      </w:r>
      <w:r>
        <w:fldChar w:fldCharType="separate"/>
      </w:r>
      <w:r>
        <w:t>1</w:t>
      </w:r>
      <w:r>
        <w:rPr>
          <w:rFonts w:hint="eastAsia"/>
          <w:lang w:val="en-US" w:eastAsia="zh-CN"/>
        </w:rPr>
        <w:t>6</w:t>
      </w:r>
      <w:r>
        <w:fldChar w:fldCharType="end"/>
      </w:r>
      <w:r>
        <w:fldChar w:fldCharType="end"/>
      </w:r>
    </w:p>
    <w:p>
      <w:pPr>
        <w:pStyle w:val="21"/>
        <w:tabs>
          <w:tab w:val="right" w:leader="dot" w:pos="9344"/>
        </w:tabs>
        <w:spacing w:line="240" w:lineRule="auto"/>
        <w:rPr>
          <w:rFonts w:hint="eastAsia" w:ascii="Calibri" w:eastAsia="宋体"/>
          <w:szCs w:val="22"/>
          <w:lang w:val="en-US" w:eastAsia="zh-CN"/>
        </w:rPr>
      </w:pPr>
      <w:r>
        <w:fldChar w:fldCharType="begin"/>
      </w:r>
      <w:r>
        <w:instrText xml:space="preserve"> HYPERLINK \l "_Toc112687316" </w:instrText>
      </w:r>
      <w:r>
        <w:fldChar w:fldCharType="separate"/>
      </w:r>
      <w:r>
        <w:rPr>
          <w:rStyle w:val="34"/>
          <w:rFonts w:hint="eastAsia"/>
        </w:rPr>
        <w:t>参考文献</w:t>
      </w:r>
      <w:r>
        <w:tab/>
      </w:r>
      <w:r>
        <w:rPr>
          <w:rFonts w:hint="eastAsia"/>
          <w:lang w:val="en-US" w:eastAsia="zh-CN"/>
        </w:rPr>
        <w:t>2</w:t>
      </w:r>
      <w:r>
        <w:fldChar w:fldCharType="end"/>
      </w:r>
      <w:r>
        <w:rPr>
          <w:rFonts w:hint="eastAsia"/>
          <w:lang w:val="en-US" w:eastAsia="zh-CN"/>
        </w:rPr>
        <w:t>4</w:t>
      </w:r>
    </w:p>
    <w:p>
      <w:pPr>
        <w:pStyle w:val="91"/>
        <w:spacing w:after="468" w:line="240" w:lineRule="auto"/>
        <w:rPr>
          <w:color w:val="auto"/>
        </w:rPr>
      </w:pPr>
      <w:r>
        <w:rPr>
          <w:color w:val="auto"/>
          <w:spacing w:val="320"/>
        </w:rPr>
        <w:t>前</w:t>
      </w:r>
      <w:r>
        <w:rPr>
          <w:color w:val="auto"/>
        </w:rPr>
        <w:t>言</w:t>
      </w:r>
      <w:bookmarkEnd w:id="10"/>
      <w:bookmarkEnd w:id="11"/>
    </w:p>
    <w:bookmarkEnd w:id="12"/>
    <w:p>
      <w:pPr>
        <w:pStyle w:val="58"/>
        <w:spacing w:line="240" w:lineRule="auto"/>
        <w:ind w:firstLine="420"/>
      </w:pPr>
      <w:bookmarkStart w:id="13" w:name="BookMark4"/>
      <w:r>
        <w:rPr>
          <w:rFonts w:hint="eastAsia"/>
        </w:rPr>
        <w:t>本文件按照GB/T 1.1—2020《标准化工作导则  第1部分：标准化文件的结构和起草规则》的规定起草。</w:t>
      </w:r>
    </w:p>
    <w:p>
      <w:pPr>
        <w:pStyle w:val="58"/>
        <w:spacing w:line="240" w:lineRule="auto"/>
        <w:ind w:firstLine="420"/>
        <w:rPr>
          <w:rFonts w:hint="eastAsia"/>
          <w:lang w:eastAsia="zh-CN"/>
        </w:rPr>
      </w:pPr>
      <w:r>
        <w:rPr>
          <w:rFonts w:hint="eastAsia"/>
        </w:rPr>
        <w:t>本文件由西安市城市管理和综合执法局提出</w:t>
      </w:r>
      <w:r>
        <w:rPr>
          <w:rFonts w:hint="eastAsia"/>
          <w:lang w:eastAsia="zh-CN"/>
        </w:rPr>
        <w:t>。</w:t>
      </w:r>
    </w:p>
    <w:p>
      <w:pPr>
        <w:numPr>
          <w:ins w:id="0" w:author="ʚ喵崽快跑丫ɞ" w:date=""/>
        </w:numPr>
        <w:autoSpaceDE w:val="0"/>
        <w:autoSpaceDN w:val="0"/>
        <w:adjustRightInd w:val="0"/>
        <w:spacing w:line="240" w:lineRule="auto"/>
        <w:ind w:left="399" w:leftChars="190" w:firstLine="0" w:firstLineChars="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本文件由陕西省住房和城乡建设厅归口。</w:t>
      </w:r>
    </w:p>
    <w:p>
      <w:pPr>
        <w:spacing w:line="240" w:lineRule="auto"/>
        <w:ind w:firstLine="420"/>
        <w:jc w:val="center"/>
        <w:rPr>
          <w:rFonts w:hint="eastAsia" w:ascii="宋体" w:hAnsi="Times New Roman"/>
          <w:kern w:val="0"/>
        </w:rPr>
      </w:pPr>
      <w:r>
        <w:rPr>
          <w:rFonts w:hint="eastAsia"/>
        </w:rPr>
        <w:t xml:space="preserve">本文件起草单位： </w:t>
      </w:r>
      <w:r>
        <w:rPr>
          <w:rFonts w:hint="eastAsia" w:ascii="宋体" w:hAnsi="Times New Roman"/>
          <w:kern w:val="0"/>
        </w:rPr>
        <w:t>西安市城市管理和综合执法局，西安市城市绿化事务中心，西安市古建园林设计研究院有限公司，西安市三环路绿化养护有限公司，汉中市一江两岸开发管理委员会办公室，西安市质量与标准化研究院，榆林市城市管理执法局，西安市园林生态集团有限公司，西安外事学院，咸阳市</w:t>
      </w:r>
    </w:p>
    <w:p>
      <w:pPr>
        <w:spacing w:line="240" w:lineRule="auto"/>
        <w:rPr>
          <w:rFonts w:hint="eastAsia" w:ascii="宋体" w:hAnsi="Times New Roman"/>
          <w:kern w:val="0"/>
        </w:rPr>
      </w:pPr>
      <w:r>
        <w:rPr>
          <w:rFonts w:hint="eastAsia" w:ascii="宋体" w:hAnsi="Times New Roman"/>
          <w:kern w:val="0"/>
        </w:rPr>
        <w:t>城市绿化管理处，西安市莲湖公园，陕西省西咸新区城市管理和交通运输局</w:t>
      </w:r>
      <w:r>
        <w:rPr>
          <w:rFonts w:hint="eastAsia" w:ascii="宋体" w:hAnsi="Times New Roman"/>
          <w:kern w:val="0"/>
          <w:lang w:eastAsia="zh-CN"/>
        </w:rPr>
        <w:t>。</w:t>
      </w:r>
      <w:r>
        <w:rPr>
          <w:rFonts w:hint="eastAsia" w:ascii="宋体" w:hAnsi="Times New Roman"/>
          <w:kern w:val="0"/>
        </w:rPr>
        <w:t xml:space="preserve"> </w:t>
      </w:r>
    </w:p>
    <w:p>
      <w:pPr>
        <w:pStyle w:val="58"/>
        <w:spacing w:line="240" w:lineRule="auto"/>
        <w:ind w:firstLine="420"/>
        <w:rPr>
          <w:kern w:val="2"/>
          <w:szCs w:val="21"/>
        </w:rPr>
      </w:pPr>
      <w:r>
        <w:rPr>
          <w:rFonts w:hint="eastAsia"/>
        </w:rPr>
        <w:t>本文件主要起草人：张亚玲 景春娅 陈东燕 于涛 楚江 闫晓明 刘欣 何庭 龚卫涛 康杰 郝梅 王晓萍 戴小倩 李国雅</w:t>
      </w:r>
      <w:r>
        <w:rPr>
          <w:rFonts w:hint="eastAsia"/>
          <w:lang w:val="en-US" w:eastAsia="zh-CN"/>
        </w:rPr>
        <w:t xml:space="preserve"> </w:t>
      </w:r>
      <w:r>
        <w:rPr>
          <w:rFonts w:hint="eastAsia"/>
        </w:rPr>
        <w:t>刘波</w:t>
      </w:r>
      <w:r>
        <w:rPr>
          <w:rFonts w:hint="eastAsia"/>
          <w:lang w:val="en-US" w:eastAsia="zh-CN"/>
        </w:rPr>
        <w:t xml:space="preserve"> </w:t>
      </w:r>
      <w:r>
        <w:rPr>
          <w:rFonts w:hint="eastAsia"/>
        </w:rPr>
        <w:t>张海璇 张小刚</w:t>
      </w:r>
      <w:r>
        <w:rPr>
          <w:rFonts w:hint="eastAsia"/>
          <w:lang w:val="en-US" w:eastAsia="zh-CN"/>
        </w:rPr>
        <w:t xml:space="preserve"> </w:t>
      </w:r>
      <w:r>
        <w:rPr>
          <w:rFonts w:hint="eastAsia"/>
        </w:rPr>
        <w:t>杨小峰 浮怀康</w:t>
      </w:r>
      <w:bookmarkStart w:id="133" w:name="_GoBack"/>
      <w:bookmarkEnd w:id="133"/>
      <w:r>
        <w:rPr>
          <w:rFonts w:hint="eastAsia"/>
        </w:rPr>
        <w:t xml:space="preserve">  </w:t>
      </w:r>
    </w:p>
    <w:p>
      <w:pPr>
        <w:pStyle w:val="58"/>
        <w:spacing w:line="240" w:lineRule="auto"/>
        <w:ind w:firstLine="420"/>
        <w:rPr>
          <w:rFonts w:hint="eastAsia"/>
        </w:rPr>
      </w:pPr>
      <w:r>
        <w:rPr>
          <w:rFonts w:hint="eastAsia"/>
        </w:rPr>
        <w:t>本文件由西安市城市管理和综合执法局负责解释。</w:t>
      </w:r>
    </w:p>
    <w:p>
      <w:pPr>
        <w:pStyle w:val="58"/>
        <w:spacing w:line="240" w:lineRule="auto"/>
        <w:ind w:firstLine="420"/>
        <w:rPr>
          <w:rFonts w:hint="eastAsia"/>
        </w:rPr>
      </w:pPr>
      <w:r>
        <w:rPr>
          <w:rFonts w:hint="eastAsia"/>
        </w:rPr>
        <w:t>本文件首次发布。</w:t>
      </w:r>
    </w:p>
    <w:p>
      <w:pPr>
        <w:pStyle w:val="58"/>
        <w:spacing w:line="240" w:lineRule="auto"/>
        <w:ind w:firstLine="420"/>
        <w:rPr>
          <w:rFonts w:hint="eastAsia"/>
        </w:rPr>
      </w:pPr>
    </w:p>
    <w:p>
      <w:pPr>
        <w:pStyle w:val="58"/>
        <w:spacing w:line="240" w:lineRule="auto"/>
        <w:ind w:firstLine="420"/>
        <w:rPr>
          <w:rFonts w:hint="eastAsia"/>
        </w:rPr>
      </w:pPr>
    </w:p>
    <w:p>
      <w:pPr>
        <w:pStyle w:val="58"/>
        <w:spacing w:line="240" w:lineRule="auto"/>
        <w:ind w:firstLine="420"/>
        <w:rPr>
          <w:rFonts w:hint="eastAsia"/>
        </w:rPr>
      </w:pPr>
    </w:p>
    <w:p>
      <w:pPr>
        <w:pStyle w:val="58"/>
        <w:spacing w:line="240" w:lineRule="auto"/>
        <w:ind w:firstLine="420"/>
        <w:rPr>
          <w:rFonts w:hint="eastAsia"/>
        </w:rPr>
      </w:pPr>
      <w:r>
        <w:rPr>
          <w:rFonts w:hint="eastAsia"/>
        </w:rPr>
        <w:t>本文件在实施中如有疑问或建议，请将咨询或修改建议等信息反馈至下列单位：</w:t>
      </w:r>
    </w:p>
    <w:p>
      <w:pPr>
        <w:pStyle w:val="58"/>
        <w:spacing w:line="240" w:lineRule="auto"/>
        <w:ind w:firstLine="420"/>
        <w:rPr>
          <w:rFonts w:hint="eastAsia"/>
        </w:rPr>
      </w:pPr>
      <w:r>
        <w:rPr>
          <w:rFonts w:hint="eastAsia"/>
        </w:rPr>
        <w:t xml:space="preserve">单位：西安市城市管理和综合执法局        </w:t>
      </w:r>
    </w:p>
    <w:p>
      <w:pPr>
        <w:pStyle w:val="58"/>
        <w:spacing w:line="240" w:lineRule="auto"/>
        <w:ind w:firstLine="420"/>
      </w:pPr>
      <w:r>
        <w:rPr>
          <w:rFonts w:hint="eastAsia"/>
        </w:rPr>
        <w:t>电话：</w:t>
      </w:r>
      <w:r>
        <w:rPr>
          <w:rFonts w:hint="eastAsia"/>
          <w:lang w:val="en-US" w:eastAsia="zh-CN"/>
        </w:rPr>
        <w:t>029-</w:t>
      </w:r>
      <w:r>
        <w:rPr>
          <w:rFonts w:hint="eastAsia"/>
        </w:rPr>
        <w:t>86788428</w:t>
      </w:r>
    </w:p>
    <w:p>
      <w:pPr>
        <w:pStyle w:val="58"/>
        <w:spacing w:line="240" w:lineRule="auto"/>
        <w:ind w:firstLine="420"/>
        <w:rPr>
          <w:rFonts w:hint="eastAsia"/>
        </w:rPr>
      </w:pPr>
      <w:r>
        <w:rPr>
          <w:rFonts w:hint="eastAsia"/>
        </w:rPr>
        <w:t>地址：西安市未央区凤城八路109号</w:t>
      </w:r>
    </w:p>
    <w:p>
      <w:pPr>
        <w:pStyle w:val="58"/>
        <w:spacing w:line="240" w:lineRule="auto"/>
        <w:ind w:firstLine="420"/>
        <w:rPr>
          <w:rFonts w:hint="eastAsia" w:eastAsia="宋体"/>
          <w:lang w:val="en-US" w:eastAsia="zh-CN"/>
        </w:rPr>
        <w:sectPr>
          <w:footerReference r:id="rId13" w:type="default"/>
          <w:pgSz w:w="11906" w:h="16838"/>
          <w:pgMar w:top="2410" w:right="1134" w:bottom="1134" w:left="1134" w:header="1418" w:footer="1134" w:gutter="284"/>
          <w:pgNumType w:fmt="upperRoman" w:start="1"/>
          <w:cols w:space="720" w:num="1"/>
          <w:formProt w:val="0"/>
          <w:docGrid w:type="lines" w:linePitch="312" w:charSpace="0"/>
        </w:sectPr>
      </w:pPr>
      <w:r>
        <w:rPr>
          <w:rFonts w:hint="eastAsia"/>
        </w:rPr>
        <w:t>邮编：7100</w:t>
      </w:r>
      <w:r>
        <w:rPr>
          <w:rFonts w:hint="eastAsia"/>
          <w:lang w:val="en-US" w:eastAsia="zh-CN"/>
        </w:rPr>
        <w:t>0</w:t>
      </w:r>
    </w:p>
    <w:p>
      <w:pPr>
        <w:spacing w:line="240" w:lineRule="auto"/>
        <w:jc w:val="both"/>
        <w:rPr>
          <w:rFonts w:ascii="黑体" w:hAnsi="黑体" w:eastAsia="黑体"/>
          <w:color w:val="auto"/>
          <w:sz w:val="32"/>
          <w:szCs w:val="32"/>
        </w:rPr>
      </w:pPr>
    </w:p>
    <w:sdt>
      <w:sdtPr>
        <w:rPr>
          <w:color w:val="auto"/>
        </w:rPr>
        <w:tag w:val="NEW_STAND_NAME"/>
        <w:id w:val="595910757"/>
        <w:lock w:val="sdtLocked"/>
        <w:placeholder>
          <w:docPart w:val="282C85D7910C4083BAD51A92CC159EEE"/>
        </w:placeholder>
      </w:sdtPr>
      <w:sdtEndPr>
        <w:rPr>
          <w:color w:val="auto"/>
        </w:rPr>
      </w:sdtEndPr>
      <w:sdtContent>
        <w:p>
          <w:pPr>
            <w:pStyle w:val="179"/>
            <w:spacing w:before="3" w:beforeLines="1" w:after="686" w:afterLines="220" w:line="240" w:lineRule="auto"/>
            <w:rPr>
              <w:color w:val="auto"/>
            </w:rPr>
          </w:pPr>
          <w:bookmarkStart w:id="14" w:name="NEW_STAND_NAME"/>
          <w:r>
            <w:rPr>
              <w:rFonts w:hint="eastAsia"/>
              <w:color w:val="auto"/>
            </w:rPr>
            <w:t>城市</w:t>
          </w:r>
          <w:r>
            <w:rPr>
              <w:rFonts w:hint="eastAsia"/>
              <w:color w:val="auto"/>
              <w:lang w:val="en-US" w:eastAsia="zh-CN"/>
            </w:rPr>
            <w:t>绿地乔木</w:t>
          </w:r>
          <w:r>
            <w:rPr>
              <w:color w:val="auto"/>
            </w:rPr>
            <w:t>栽植</w:t>
          </w:r>
          <w:r>
            <w:rPr>
              <w:rFonts w:hint="eastAsia"/>
              <w:color w:val="auto"/>
            </w:rPr>
            <w:t>技术规程</w:t>
          </w:r>
        </w:p>
      </w:sdtContent>
    </w:sdt>
    <w:bookmarkEnd w:id="14"/>
    <w:p>
      <w:pPr>
        <w:pStyle w:val="106"/>
        <w:spacing w:before="312" w:after="312" w:line="240" w:lineRule="auto"/>
        <w:rPr>
          <w:color w:val="auto"/>
        </w:rPr>
      </w:pPr>
      <w:bookmarkStart w:id="15" w:name="_Toc112680438"/>
      <w:bookmarkStart w:id="16" w:name="_Toc17233325"/>
      <w:bookmarkStart w:id="17" w:name="_Toc112687068"/>
      <w:bookmarkStart w:id="18" w:name="_Toc26986530"/>
      <w:bookmarkStart w:id="19" w:name="_Toc26718930"/>
      <w:bookmarkStart w:id="20" w:name="_Toc112687268"/>
      <w:bookmarkStart w:id="21" w:name="_Toc24884218"/>
      <w:bookmarkStart w:id="22" w:name="_Toc24884211"/>
      <w:bookmarkStart w:id="23" w:name="_Toc17233333"/>
      <w:bookmarkStart w:id="24" w:name="_Toc26986771"/>
      <w:bookmarkStart w:id="25" w:name="_Toc26648465"/>
      <w:r>
        <w:rPr>
          <w:rFonts w:hint="eastAsia"/>
          <w:color w:val="auto"/>
        </w:rPr>
        <w:t>范围</w:t>
      </w:r>
      <w:bookmarkEnd w:id="15"/>
      <w:bookmarkEnd w:id="16"/>
      <w:bookmarkEnd w:id="17"/>
      <w:bookmarkEnd w:id="18"/>
      <w:bookmarkEnd w:id="19"/>
      <w:bookmarkEnd w:id="20"/>
      <w:bookmarkEnd w:id="21"/>
      <w:bookmarkEnd w:id="22"/>
      <w:bookmarkEnd w:id="23"/>
      <w:bookmarkEnd w:id="24"/>
      <w:bookmarkEnd w:id="25"/>
    </w:p>
    <w:p>
      <w:pPr>
        <w:pStyle w:val="58"/>
        <w:ind w:firstLine="420"/>
        <w:rPr>
          <w:rFonts w:hint="eastAsia"/>
        </w:rPr>
      </w:pPr>
      <w:bookmarkStart w:id="26" w:name="_Toc112687269"/>
      <w:bookmarkStart w:id="27" w:name="_Toc17233326"/>
      <w:bookmarkStart w:id="28" w:name="_Toc26986531"/>
      <w:bookmarkStart w:id="29" w:name="_Toc26986772"/>
      <w:bookmarkStart w:id="30" w:name="_Toc112680439"/>
      <w:bookmarkStart w:id="31" w:name="_Toc24884219"/>
      <w:bookmarkStart w:id="32" w:name="_Toc26718931"/>
      <w:bookmarkStart w:id="33" w:name="_Toc112687069"/>
      <w:bookmarkStart w:id="34" w:name="_Toc17233334"/>
      <w:bookmarkStart w:id="35" w:name="_Toc24884212"/>
      <w:bookmarkStart w:id="36" w:name="_Toc26648466"/>
      <w:r>
        <w:rPr>
          <w:rFonts w:hint="eastAsia"/>
          <w:color w:val="auto"/>
          <w:lang w:val="zh-TW" w:eastAsia="zh-TW"/>
        </w:rPr>
        <w:t>本</w:t>
      </w:r>
      <w:r>
        <w:rPr>
          <w:rFonts w:hint="eastAsia"/>
        </w:rPr>
        <w:t>文件确立了城市</w:t>
      </w:r>
      <w:r>
        <w:rPr>
          <w:rFonts w:hint="eastAsia"/>
          <w:lang w:eastAsia="zh-CN"/>
        </w:rPr>
        <w:t>绿地</w:t>
      </w:r>
      <w:r>
        <w:rPr>
          <w:rFonts w:hint="eastAsia"/>
        </w:rPr>
        <w:t>乔木栽植技术的基本要求、栽前准备、栽植作业以及栽后管理的技术要求。</w:t>
      </w:r>
    </w:p>
    <w:p>
      <w:pPr>
        <w:pStyle w:val="58"/>
        <w:ind w:firstLine="420"/>
        <w:rPr>
          <w:rFonts w:hint="eastAsia"/>
        </w:rPr>
      </w:pPr>
      <w:r>
        <w:rPr>
          <w:rFonts w:hint="eastAsia"/>
        </w:rPr>
        <w:t>本文件主要适用于城市建设用地内公园绿地、防护绿地、广场用地、附属绿地的乔木栽植，城市建</w:t>
      </w:r>
    </w:p>
    <w:p>
      <w:pPr>
        <w:pStyle w:val="58"/>
        <w:ind w:left="0" w:leftChars="0" w:firstLine="0" w:firstLineChars="0"/>
        <w:rPr>
          <w:rFonts w:hint="eastAsia"/>
        </w:rPr>
      </w:pPr>
      <w:r>
        <w:rPr>
          <w:rFonts w:hint="eastAsia"/>
        </w:rPr>
        <w:t>设用地范围外区域绿地的乔木栽植可参照执行。</w:t>
      </w:r>
    </w:p>
    <w:p>
      <w:pPr>
        <w:pStyle w:val="106"/>
        <w:spacing w:before="312" w:after="312" w:line="240" w:lineRule="auto"/>
        <w:rPr>
          <w:color w:val="auto"/>
        </w:rPr>
      </w:pPr>
      <w:r>
        <w:rPr>
          <w:rFonts w:hint="eastAsia"/>
          <w:color w:val="auto"/>
        </w:rPr>
        <w:t>规范性引用文件</w:t>
      </w:r>
      <w:bookmarkEnd w:id="26"/>
      <w:bookmarkEnd w:id="27"/>
      <w:bookmarkEnd w:id="28"/>
      <w:bookmarkEnd w:id="29"/>
      <w:bookmarkEnd w:id="30"/>
      <w:bookmarkEnd w:id="31"/>
      <w:bookmarkEnd w:id="32"/>
      <w:bookmarkEnd w:id="33"/>
      <w:bookmarkEnd w:id="34"/>
      <w:bookmarkEnd w:id="35"/>
      <w:bookmarkEnd w:id="36"/>
    </w:p>
    <w:sdt>
      <w:sdtPr>
        <w:rPr>
          <w:rFonts w:hint="eastAsia"/>
          <w:color w:val="auto"/>
        </w:rPr>
        <w:id w:val="715848253"/>
        <w:placeholder>
          <w:docPart w:val="B9F9F344DC284F2C8D0060F831A8E8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58"/>
            <w:spacing w:line="240" w:lineRule="auto"/>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rFonts w:hint="default" w:eastAsia="宋体"/>
          <w:lang w:val="en-US" w:eastAsia="zh-CN"/>
        </w:rPr>
      </w:pPr>
      <w:bookmarkStart w:id="37" w:name="_Toc112680440"/>
      <w:bookmarkStart w:id="38" w:name="_Toc112687270"/>
      <w:bookmarkStart w:id="39" w:name="_Toc112687070"/>
      <w:r>
        <w:rPr>
          <w:rFonts w:hint="eastAsia"/>
          <w:lang w:val="en-US" w:eastAsia="zh-CN"/>
        </w:rPr>
        <w:t>GB 55014   园林绿化工程项目规范</w:t>
      </w:r>
    </w:p>
    <w:p>
      <w:pPr>
        <w:pStyle w:val="58"/>
        <w:ind w:firstLine="420"/>
        <w:rPr>
          <w:rFonts w:hint="eastAsia"/>
        </w:rPr>
      </w:pPr>
      <w:r>
        <w:rPr>
          <w:rFonts w:hint="eastAsia"/>
        </w:rPr>
        <w:t>CJ/T 24   园林绿化木本苗</w:t>
      </w:r>
    </w:p>
    <w:p>
      <w:pPr>
        <w:pStyle w:val="58"/>
        <w:ind w:firstLine="420"/>
        <w:rPr>
          <w:rFonts w:hint="eastAsia"/>
        </w:rPr>
      </w:pPr>
      <w:r>
        <w:rPr>
          <w:rFonts w:hint="eastAsia"/>
        </w:rPr>
        <w:t>CJ/T 340  绿化种植土壤</w:t>
      </w:r>
    </w:p>
    <w:p>
      <w:pPr>
        <w:pStyle w:val="58"/>
        <w:ind w:firstLine="420"/>
      </w:pPr>
      <w:r>
        <w:rPr>
          <w:rFonts w:hint="eastAsia"/>
        </w:rPr>
        <w:t>CJJ</w:t>
      </w:r>
      <w:r>
        <w:rPr>
          <w:rFonts w:hint="eastAsia"/>
          <w:lang w:val="en-US" w:eastAsia="zh-CN"/>
        </w:rPr>
        <w:t xml:space="preserve"> </w:t>
      </w:r>
      <w:r>
        <w:rPr>
          <w:rFonts w:hint="eastAsia"/>
        </w:rPr>
        <w:t>82  园林绿化工程施工及验收规范</w:t>
      </w:r>
    </w:p>
    <w:p>
      <w:pPr>
        <w:pStyle w:val="58"/>
        <w:ind w:firstLine="420"/>
      </w:pPr>
      <w:r>
        <w:rPr>
          <w:rFonts w:hint="eastAsia"/>
        </w:rPr>
        <w:t>CJJ/T 91  风景园林基本术语标准</w:t>
      </w:r>
    </w:p>
    <w:p>
      <w:pPr>
        <w:pStyle w:val="58"/>
        <w:ind w:firstLine="420"/>
        <w:rPr>
          <w:rFonts w:hAnsi="宋体"/>
        </w:rPr>
      </w:pPr>
      <w:r>
        <w:rPr>
          <w:rFonts w:hint="eastAsia" w:hAnsi="宋体"/>
        </w:rPr>
        <w:t>CJJ/T 287  园林绿化养护标准</w:t>
      </w:r>
    </w:p>
    <w:p>
      <w:pPr>
        <w:pStyle w:val="106"/>
        <w:spacing w:before="312" w:after="312" w:line="240" w:lineRule="auto"/>
        <w:rPr>
          <w:color w:val="auto"/>
        </w:rPr>
      </w:pPr>
      <w:r>
        <w:rPr>
          <w:rFonts w:hint="eastAsia"/>
          <w:color w:val="auto"/>
          <w:szCs w:val="21"/>
        </w:rPr>
        <w:t>术语和定义</w:t>
      </w:r>
      <w:bookmarkEnd w:id="37"/>
      <w:bookmarkEnd w:id="38"/>
      <w:bookmarkEnd w:id="39"/>
    </w:p>
    <w:sdt>
      <w:sdtPr>
        <w:rPr>
          <w:color w:val="auto"/>
        </w:rPr>
        <w:id w:val="-1909835108"/>
        <w:placeholder>
          <w:docPart w:val="1D8BE5774C5C49E1A2C2ED8756EEBEB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pPr>
            <w:pStyle w:val="58"/>
            <w:spacing w:line="240" w:lineRule="auto"/>
            <w:ind w:firstLine="420"/>
            <w:rPr>
              <w:color w:val="auto"/>
            </w:rPr>
          </w:pPr>
          <w:bookmarkStart w:id="40" w:name="_Toc26986532"/>
          <w:bookmarkEnd w:id="40"/>
          <w:r>
            <w:rPr>
              <w:rFonts w:hint="eastAsia" w:ascii="宋体" w:hAnsi="Times New Roman"/>
              <w:sz w:val="21"/>
              <w:lang w:val="en-US" w:eastAsia="zh-CN" w:bidi="ar-SA"/>
            </w:rPr>
            <w:t>GB 55014、CJ/T</w:t>
          </w:r>
          <w:r>
            <w:rPr>
              <w:rFonts w:ascii="宋体" w:hAnsi="Times New Roman"/>
              <w:sz w:val="21"/>
              <w:lang w:val="en-US" w:eastAsia="zh-CN" w:bidi="ar-SA"/>
            </w:rPr>
            <w:t xml:space="preserve"> </w:t>
          </w:r>
          <w:r>
            <w:rPr>
              <w:rFonts w:hint="eastAsia" w:ascii="宋体" w:hAnsi="Times New Roman"/>
              <w:sz w:val="21"/>
              <w:lang w:val="en-US" w:eastAsia="zh-CN" w:bidi="ar-SA"/>
            </w:rPr>
            <w:t>24、CJ/T 340、CJJ 82、CJJ/T 91、CJJ/T 287</w:t>
          </w:r>
          <w:r>
            <w:rPr>
              <w:rFonts w:ascii="宋体" w:hAnsi="Times New Roman"/>
              <w:sz w:val="21"/>
              <w:lang w:val="en-US" w:eastAsia="zh-CN" w:bidi="ar-SA"/>
            </w:rPr>
            <w:t>界定的以及下列术语和定义适用于本文件。</w:t>
          </w:r>
        </w:p>
      </w:sdtContent>
    </w:sdt>
    <w:p>
      <w:pPr>
        <w:pStyle w:val="107"/>
        <w:spacing w:before="156" w:after="156" w:line="240" w:lineRule="auto"/>
        <w:rPr>
          <w:color w:val="auto"/>
          <w:kern w:val="2"/>
          <w:szCs w:val="21"/>
        </w:rPr>
      </w:pPr>
      <w:bookmarkStart w:id="41" w:name="_Toc112687071"/>
      <w:bookmarkEnd w:id="41"/>
      <w:bookmarkStart w:id="42" w:name="_Toc112687271"/>
      <w:bookmarkEnd w:id="42"/>
    </w:p>
    <w:p>
      <w:pPr>
        <w:pStyle w:val="107"/>
        <w:numPr>
          <w:ilvl w:val="0"/>
          <w:numId w:val="0"/>
        </w:numPr>
        <w:spacing w:before="156" w:after="156"/>
        <w:ind w:firstLine="525" w:firstLineChars="250"/>
        <w:rPr>
          <w:rFonts w:hint="eastAsia" w:eastAsia="黑体"/>
          <w:kern w:val="2"/>
          <w:szCs w:val="21"/>
          <w:lang w:val="en-US" w:eastAsia="zh-CN"/>
        </w:rPr>
      </w:pPr>
      <w:bookmarkStart w:id="43" w:name="_Toc112687273"/>
      <w:bookmarkEnd w:id="43"/>
      <w:bookmarkStart w:id="44" w:name="_Toc112687073"/>
      <w:bookmarkEnd w:id="44"/>
      <w:bookmarkStart w:id="45" w:name="_Toc112687272"/>
      <w:bookmarkStart w:id="46" w:name="_Toc112687072"/>
      <w:r>
        <w:rPr>
          <w:rFonts w:hint="eastAsia" w:cs="黑体"/>
        </w:rPr>
        <w:t>树穴</w:t>
      </w:r>
      <w:r>
        <w:rPr>
          <w:rFonts w:hint="eastAsia"/>
        </w:rPr>
        <w:t xml:space="preserve">  </w:t>
      </w:r>
      <w:bookmarkEnd w:id="45"/>
      <w:bookmarkEnd w:id="46"/>
      <w:r>
        <w:rPr>
          <w:rFonts w:hint="eastAsia"/>
          <w:lang w:val="en-US" w:eastAsia="zh-CN"/>
        </w:rPr>
        <w:t xml:space="preserve"> </w:t>
      </w:r>
    </w:p>
    <w:p>
      <w:pPr>
        <w:pStyle w:val="58"/>
        <w:ind w:firstLine="420"/>
        <w:rPr>
          <w:kern w:val="2"/>
          <w:szCs w:val="21"/>
        </w:rPr>
      </w:pPr>
      <w:r>
        <w:rPr>
          <w:rFonts w:hint="eastAsia"/>
        </w:rPr>
        <w:t>栽植乔木挖掘的圆形或方形的坑穴。</w:t>
      </w:r>
    </w:p>
    <w:p>
      <w:pPr>
        <w:pStyle w:val="107"/>
        <w:spacing w:before="156" w:after="156" w:line="240" w:lineRule="auto"/>
        <w:rPr>
          <w:color w:val="auto"/>
          <w:kern w:val="2"/>
          <w:szCs w:val="21"/>
        </w:rPr>
      </w:pPr>
    </w:p>
    <w:p>
      <w:pPr>
        <w:pStyle w:val="107"/>
        <w:numPr>
          <w:ilvl w:val="0"/>
          <w:numId w:val="0"/>
        </w:numPr>
        <w:spacing w:before="156" w:after="156"/>
        <w:ind w:firstLine="525" w:firstLineChars="250"/>
        <w:rPr>
          <w:rFonts w:hint="eastAsia" w:eastAsia="黑体"/>
          <w:kern w:val="2"/>
          <w:szCs w:val="21"/>
          <w:lang w:val="en-US" w:eastAsia="zh-CN"/>
        </w:rPr>
      </w:pPr>
      <w:bookmarkStart w:id="47" w:name="_Toc112687075"/>
      <w:bookmarkEnd w:id="47"/>
      <w:bookmarkStart w:id="48" w:name="_Toc112687275"/>
      <w:bookmarkEnd w:id="48"/>
      <w:bookmarkStart w:id="49" w:name="_Toc112687074"/>
      <w:bookmarkStart w:id="50" w:name="_Toc112687274"/>
      <w:r>
        <w:rPr>
          <w:rFonts w:hint="eastAsia" w:cs="黑体"/>
        </w:rPr>
        <w:t>种植土</w:t>
      </w:r>
      <w:r>
        <w:rPr>
          <w:rFonts w:hint="eastAsia"/>
        </w:rPr>
        <w:t xml:space="preserve">  </w:t>
      </w:r>
      <w:bookmarkEnd w:id="49"/>
      <w:bookmarkEnd w:id="50"/>
      <w:r>
        <w:rPr>
          <w:rFonts w:hint="eastAsia"/>
          <w:lang w:val="en-US" w:eastAsia="zh-CN"/>
        </w:rPr>
        <w:t xml:space="preserve"> </w:t>
      </w:r>
    </w:p>
    <w:p>
      <w:pPr>
        <w:pStyle w:val="58"/>
        <w:ind w:firstLine="420"/>
        <w:rPr>
          <w:rFonts w:hint="eastAsia"/>
        </w:rPr>
      </w:pPr>
      <w:r>
        <w:rPr>
          <w:rFonts w:hint="eastAsia"/>
        </w:rPr>
        <w:t>理化性状良好，结构疏松、通气、保水、保肥能力强，适宜于园林植物生长的自然土壤或人工配制土壤。</w:t>
      </w:r>
    </w:p>
    <w:p>
      <w:pPr>
        <w:pStyle w:val="58"/>
        <w:ind w:firstLine="420"/>
        <w:rPr>
          <w:rFonts w:hint="eastAsia"/>
        </w:rPr>
      </w:pPr>
      <w:r>
        <w:rPr>
          <w:rFonts w:hint="eastAsia"/>
          <w:color w:val="FF0000"/>
        </w:rPr>
        <w:t>[来源：</w:t>
      </w:r>
      <w:r>
        <w:rPr>
          <w:rFonts w:hint="eastAsia" w:ascii="宋体" w:hAnsi="宋体" w:eastAsia="宋体" w:cs="宋体"/>
          <w:color w:val="FF0000"/>
          <w:lang w:val="zh-TW" w:eastAsia="zh-TW"/>
        </w:rPr>
        <w:t>CJJ 82</w:t>
      </w:r>
      <w:r>
        <w:rPr>
          <w:rFonts w:hint="eastAsia"/>
          <w:color w:val="FF0000"/>
        </w:rPr>
        <w:t>-201</w:t>
      </w:r>
      <w:r>
        <w:rPr>
          <w:rFonts w:hint="eastAsia"/>
          <w:color w:val="FF0000"/>
          <w:lang w:val="en-US" w:eastAsia="zh-CN"/>
        </w:rPr>
        <w:t>2</w:t>
      </w:r>
      <w:r>
        <w:rPr>
          <w:rFonts w:hint="eastAsia"/>
          <w:color w:val="FF0000"/>
        </w:rPr>
        <w:t>，</w:t>
      </w:r>
      <w:r>
        <w:rPr>
          <w:rFonts w:hint="eastAsia"/>
          <w:color w:val="FF0000"/>
          <w:lang w:val="en-US" w:eastAsia="zh-CN"/>
        </w:rPr>
        <w:t>2</w:t>
      </w:r>
      <w:r>
        <w:rPr>
          <w:rFonts w:hint="eastAsia"/>
          <w:color w:val="FF0000"/>
        </w:rPr>
        <w:t>.</w:t>
      </w:r>
      <w:r>
        <w:rPr>
          <w:rFonts w:hint="eastAsia"/>
          <w:color w:val="FF0000"/>
          <w:lang w:val="en-US" w:eastAsia="zh-CN"/>
        </w:rPr>
        <w:t>0.1有修改</w:t>
      </w:r>
      <w:r>
        <w:rPr>
          <w:rFonts w:hint="eastAsia"/>
          <w:color w:val="FF0000"/>
        </w:rPr>
        <w:t>]</w:t>
      </w:r>
      <w:r>
        <w:rPr>
          <w:rFonts w:hint="eastAsia"/>
          <w:color w:val="FF0000"/>
          <w:lang w:val="en-US" w:eastAsia="zh-CN"/>
        </w:rPr>
        <w:t xml:space="preserve"> </w:t>
      </w:r>
    </w:p>
    <w:p>
      <w:pPr>
        <w:pStyle w:val="107"/>
        <w:spacing w:before="156" w:after="156" w:line="240" w:lineRule="auto"/>
        <w:rPr>
          <w:color w:val="auto"/>
          <w:kern w:val="2"/>
          <w:szCs w:val="21"/>
        </w:rPr>
      </w:pPr>
    </w:p>
    <w:p>
      <w:pPr>
        <w:pStyle w:val="107"/>
        <w:numPr>
          <w:ilvl w:val="0"/>
          <w:numId w:val="0"/>
        </w:numPr>
        <w:spacing w:before="156" w:after="156"/>
        <w:ind w:firstLine="525" w:firstLineChars="250"/>
        <w:rPr>
          <w:rFonts w:hint="eastAsia" w:cs="黑体"/>
          <w:lang w:val="en-US" w:eastAsia="zh-CN"/>
        </w:rPr>
      </w:pPr>
      <w:bookmarkStart w:id="51" w:name="_Toc112687077"/>
      <w:bookmarkEnd w:id="51"/>
      <w:bookmarkStart w:id="52" w:name="_Toc112687277"/>
      <w:bookmarkEnd w:id="52"/>
      <w:r>
        <w:rPr>
          <w:rFonts w:hint="eastAsia" w:cs="黑体"/>
          <w:lang w:val="en-US" w:eastAsia="zh-CN"/>
        </w:rPr>
        <w:t>胸径</w:t>
      </w:r>
    </w:p>
    <w:p>
      <w:pPr>
        <w:pStyle w:val="58"/>
        <w:ind w:firstLine="420"/>
        <w:rPr>
          <w:rFonts w:hint="eastAsia"/>
        </w:rPr>
      </w:pPr>
      <w:r>
        <w:rPr>
          <w:rFonts w:hint="eastAsia"/>
        </w:rPr>
        <w:t>乔木主干距离地表面1.3 m处的直径。</w:t>
      </w:r>
    </w:p>
    <w:p>
      <w:pPr>
        <w:pStyle w:val="58"/>
        <w:ind w:firstLine="420"/>
      </w:pPr>
      <w:r>
        <w:rPr>
          <w:rFonts w:hint="eastAsia"/>
        </w:rPr>
        <w:t>[来源：CJ/T 24-2018，3.1]</w:t>
      </w:r>
    </w:p>
    <w:p>
      <w:pPr>
        <w:pStyle w:val="107"/>
        <w:spacing w:before="156" w:after="156" w:line="240" w:lineRule="auto"/>
        <w:rPr>
          <w:color w:val="auto"/>
          <w:kern w:val="2"/>
          <w:szCs w:val="21"/>
        </w:rPr>
      </w:pPr>
    </w:p>
    <w:p>
      <w:pPr>
        <w:pStyle w:val="107"/>
        <w:numPr>
          <w:ilvl w:val="0"/>
          <w:numId w:val="0"/>
        </w:numPr>
        <w:spacing w:before="156" w:after="156"/>
        <w:ind w:firstLine="525" w:firstLineChars="250"/>
        <w:rPr>
          <w:rFonts w:hint="eastAsia" w:eastAsia="黑体"/>
          <w:kern w:val="2"/>
          <w:szCs w:val="21"/>
          <w:lang w:val="en-US" w:eastAsia="zh-CN"/>
        </w:rPr>
      </w:pPr>
      <w:bookmarkStart w:id="53" w:name="_Toc112687279"/>
      <w:bookmarkEnd w:id="53"/>
      <w:bookmarkStart w:id="54" w:name="_Toc112687079"/>
      <w:bookmarkEnd w:id="54"/>
      <w:bookmarkStart w:id="55" w:name="_Toc112687278"/>
      <w:bookmarkStart w:id="56" w:name="_Toc112687078"/>
      <w:r>
        <w:rPr>
          <w:rFonts w:hint="eastAsia" w:cs="黑体"/>
        </w:rPr>
        <w:t>地径</w:t>
      </w:r>
      <w:r>
        <w:rPr>
          <w:rFonts w:hint="eastAsia"/>
        </w:rPr>
        <w:t xml:space="preserve">  </w:t>
      </w:r>
      <w:bookmarkEnd w:id="55"/>
      <w:bookmarkEnd w:id="56"/>
      <w:r>
        <w:rPr>
          <w:rFonts w:hint="eastAsia"/>
          <w:lang w:val="en-US" w:eastAsia="zh-CN"/>
        </w:rPr>
        <w:t xml:space="preserve"> </w:t>
      </w:r>
    </w:p>
    <w:p>
      <w:pPr>
        <w:pStyle w:val="58"/>
        <w:ind w:firstLine="420"/>
        <w:rPr>
          <w:kern w:val="2"/>
          <w:szCs w:val="21"/>
        </w:rPr>
      </w:pPr>
      <w:r>
        <w:rPr>
          <w:rFonts w:hint="eastAsia"/>
        </w:rPr>
        <w:t>树木的树干贴近地表面0.1</w:t>
      </w:r>
      <w:r>
        <w:t xml:space="preserve"> </w:t>
      </w:r>
      <w:r>
        <w:rPr>
          <w:rFonts w:hint="eastAsia"/>
        </w:rPr>
        <w:t>m处的直径。</w:t>
      </w:r>
    </w:p>
    <w:p>
      <w:pPr>
        <w:pStyle w:val="58"/>
        <w:ind w:firstLine="420"/>
      </w:pPr>
      <w:r>
        <w:rPr>
          <w:rFonts w:hint="eastAsia"/>
        </w:rPr>
        <w:t>[来源：CJ/T</w:t>
      </w:r>
      <w:r>
        <w:rPr>
          <w:rFonts w:hint="eastAsia"/>
          <w:lang w:val="en-US" w:eastAsia="zh-CN"/>
        </w:rPr>
        <w:t xml:space="preserve"> </w:t>
      </w:r>
      <w:r>
        <w:rPr>
          <w:rFonts w:hint="eastAsia"/>
        </w:rPr>
        <w:t>24-2018，3.2]</w:t>
      </w:r>
    </w:p>
    <w:p>
      <w:pPr>
        <w:pStyle w:val="107"/>
        <w:spacing w:before="156" w:after="156" w:line="240" w:lineRule="auto"/>
        <w:rPr>
          <w:color w:val="auto"/>
          <w:kern w:val="2"/>
          <w:szCs w:val="21"/>
        </w:rPr>
      </w:pPr>
    </w:p>
    <w:p>
      <w:pPr>
        <w:pStyle w:val="107"/>
        <w:numPr>
          <w:ilvl w:val="0"/>
          <w:numId w:val="0"/>
        </w:numPr>
        <w:spacing w:before="156" w:after="156"/>
        <w:ind w:firstLine="525" w:firstLineChars="250"/>
        <w:rPr>
          <w:rFonts w:hint="eastAsia" w:eastAsia="黑体"/>
          <w:kern w:val="2"/>
          <w:szCs w:val="21"/>
          <w:lang w:val="en-US" w:eastAsia="zh-CN"/>
        </w:rPr>
      </w:pPr>
      <w:bookmarkStart w:id="57" w:name="_Toc112687080"/>
      <w:bookmarkStart w:id="58" w:name="_Toc112687280"/>
      <w:r>
        <w:rPr>
          <w:rFonts w:hint="eastAsia"/>
        </w:rPr>
        <w:t xml:space="preserve">大树  </w:t>
      </w:r>
      <w:bookmarkEnd w:id="57"/>
      <w:bookmarkEnd w:id="58"/>
      <w:r>
        <w:rPr>
          <w:rFonts w:hint="eastAsia"/>
          <w:lang w:val="en-US" w:eastAsia="zh-CN"/>
        </w:rPr>
        <w:t xml:space="preserve"> </w:t>
      </w:r>
    </w:p>
    <w:p>
      <w:pPr>
        <w:pStyle w:val="58"/>
        <w:ind w:firstLine="420"/>
      </w:pPr>
      <w:r>
        <w:rPr>
          <w:rFonts w:hint="eastAsia"/>
        </w:rPr>
        <w:t>胸径大于20</w:t>
      </w:r>
      <w:r>
        <w:t xml:space="preserve"> </w:t>
      </w:r>
      <w:r>
        <w:rPr>
          <w:rFonts w:hint="eastAsia"/>
        </w:rPr>
        <w:t>cm</w:t>
      </w:r>
      <w:r>
        <w:t xml:space="preserve"> </w:t>
      </w:r>
      <w:r>
        <w:rPr>
          <w:rFonts w:hint="eastAsia"/>
        </w:rPr>
        <w:t>的落叶乔木和阔叶常绿乔木，株高大于6</w:t>
      </w:r>
      <w:r>
        <w:t xml:space="preserve"> </w:t>
      </w:r>
      <w:r>
        <w:rPr>
          <w:rFonts w:hint="eastAsia"/>
        </w:rPr>
        <w:t>m</w:t>
      </w:r>
      <w:r>
        <w:t xml:space="preserve"> </w:t>
      </w:r>
      <w:r>
        <w:rPr>
          <w:rFonts w:hint="eastAsia"/>
        </w:rPr>
        <w:t>或地径大于18</w:t>
      </w:r>
      <w:r>
        <w:t xml:space="preserve"> </w:t>
      </w:r>
      <w:r>
        <w:rPr>
          <w:rFonts w:hint="eastAsia"/>
        </w:rPr>
        <w:t>cm</w:t>
      </w:r>
      <w:r>
        <w:t xml:space="preserve"> </w:t>
      </w:r>
      <w:r>
        <w:rPr>
          <w:rFonts w:hint="eastAsia"/>
        </w:rPr>
        <w:t>的针叶常绿乔木。</w:t>
      </w:r>
    </w:p>
    <w:p>
      <w:pPr>
        <w:pStyle w:val="106"/>
        <w:spacing w:before="312" w:after="312" w:line="240" w:lineRule="auto"/>
        <w:rPr>
          <w:b/>
          <w:color w:val="auto"/>
          <w:kern w:val="2"/>
        </w:rPr>
      </w:pPr>
      <w:bookmarkStart w:id="59" w:name="_Toc112687081"/>
      <w:bookmarkStart w:id="60" w:name="_Toc112687281"/>
      <w:r>
        <w:rPr>
          <w:rStyle w:val="233"/>
          <w:rFonts w:hint="default"/>
          <w:b w:val="0"/>
          <w:color w:val="auto"/>
          <w:sz w:val="21"/>
          <w:szCs w:val="21"/>
        </w:rPr>
        <w:t>基本要求</w:t>
      </w:r>
      <w:bookmarkEnd w:id="59"/>
      <w:bookmarkEnd w:id="60"/>
    </w:p>
    <w:p>
      <w:pPr>
        <w:pStyle w:val="107"/>
        <w:spacing w:before="156" w:after="156"/>
        <w:rPr>
          <w:kern w:val="2"/>
          <w:szCs w:val="21"/>
        </w:rPr>
      </w:pPr>
      <w:bookmarkStart w:id="61" w:name="_Toc112687282"/>
      <w:bookmarkStart w:id="62" w:name="_Toc112687082"/>
      <w:r>
        <w:rPr>
          <w:rStyle w:val="233"/>
          <w:rFonts w:hint="default"/>
          <w:b w:val="0"/>
          <w:sz w:val="21"/>
          <w:szCs w:val="21"/>
        </w:rPr>
        <w:t>栽植原则</w:t>
      </w:r>
      <w:bookmarkEnd w:id="61"/>
      <w:bookmarkEnd w:id="62"/>
    </w:p>
    <w:p>
      <w:pPr>
        <w:pStyle w:val="58"/>
        <w:ind w:firstLine="420"/>
        <w:rPr>
          <w:color w:val="FF0000"/>
          <w:kern w:val="2"/>
          <w:szCs w:val="21"/>
        </w:rPr>
      </w:pPr>
      <w:r>
        <w:rPr>
          <w:rFonts w:hint="eastAsia"/>
        </w:rPr>
        <w:t>应遵循因地制宜、适地适树、适时栽植、低维护易管理、整体协调、树形美观等原则，充分考虑项目的设计意图、场地的空间特点、植物的合理配植及施工养护管理的科学性。</w:t>
      </w:r>
    </w:p>
    <w:p>
      <w:pPr>
        <w:pStyle w:val="107"/>
        <w:spacing w:before="156" w:after="156"/>
        <w:rPr>
          <w:rStyle w:val="233"/>
          <w:rFonts w:hint="default"/>
          <w:sz w:val="21"/>
          <w:szCs w:val="21"/>
        </w:rPr>
      </w:pPr>
      <w:bookmarkStart w:id="63" w:name="_Toc112687083"/>
      <w:bookmarkStart w:id="64" w:name="_Toc112687283"/>
      <w:r>
        <w:rPr>
          <w:rStyle w:val="233"/>
          <w:rFonts w:hint="default"/>
          <w:b w:val="0"/>
          <w:bCs w:val="0"/>
          <w:sz w:val="21"/>
          <w:szCs w:val="21"/>
        </w:rPr>
        <w:t>栽植要求</w:t>
      </w:r>
      <w:bookmarkEnd w:id="63"/>
      <w:bookmarkEnd w:id="64"/>
    </w:p>
    <w:p>
      <w:pPr>
        <w:pStyle w:val="167"/>
      </w:pPr>
      <w:r>
        <w:rPr>
          <w:rFonts w:hint="eastAsia"/>
        </w:rPr>
        <w:t>栽植成活率应≥98%。</w:t>
      </w:r>
    </w:p>
    <w:p>
      <w:pPr>
        <w:pStyle w:val="167"/>
      </w:pPr>
      <w:r>
        <w:rPr>
          <w:rFonts w:hint="eastAsia"/>
        </w:rPr>
        <w:t>栽植季节应在秋末至春季，宜选择阴雨天，陕北阴天即可，应避开冻土期及高温时段。</w:t>
      </w:r>
    </w:p>
    <w:p>
      <w:pPr>
        <w:pStyle w:val="167"/>
      </w:pPr>
      <w:r>
        <w:rPr>
          <w:rFonts w:hint="eastAsia" w:ascii="宋体" w:hAnsi="Times New Roman" w:eastAsia="宋体" w:cs="Times New Roman"/>
          <w:kern w:val="0"/>
          <w:szCs w:val="20"/>
        </w:rPr>
        <w:t>应充分结合陕南温暖湿润，夏季多雨，冬季少雪；陕北气温较低，冬季寒冷漫长，夏季炎热干燥；关中相对温和，四季分明，夏季炎热多雨，冬季寒冷少雪的气候特征，根据不同</w:t>
      </w:r>
      <w:r>
        <w:rPr>
          <w:rFonts w:hint="eastAsia" w:ascii="宋体" w:eastAsia="宋体" w:cs="Times New Roman"/>
          <w:kern w:val="0"/>
          <w:szCs w:val="20"/>
          <w:lang w:eastAsia="zh-CN"/>
        </w:rPr>
        <w:t>乔木</w:t>
      </w:r>
      <w:r>
        <w:rPr>
          <w:rFonts w:hint="eastAsia" w:ascii="宋体" w:hAnsi="Times New Roman" w:eastAsia="宋体" w:cs="Times New Roman"/>
          <w:kern w:val="0"/>
          <w:szCs w:val="20"/>
        </w:rPr>
        <w:t>品种的生物学特性、生长阶段、生态习性和立地条件选择相适宜的栽植技术措施。</w:t>
      </w:r>
    </w:p>
    <w:p>
      <w:pPr>
        <w:pStyle w:val="167"/>
      </w:pPr>
      <w:r>
        <w:rPr>
          <w:rFonts w:hint="eastAsia"/>
        </w:rPr>
        <w:t>种植乔木分车绿带净宽度应</w:t>
      </w:r>
      <w:r>
        <w:rPr>
          <w:rFonts w:hint="eastAsia"/>
          <w:bCs/>
        </w:rPr>
        <w:t>大于</w:t>
      </w:r>
      <w:r>
        <w:rPr>
          <w:rFonts w:hint="eastAsia" w:ascii="Times New Roman"/>
          <w:bCs/>
        </w:rPr>
        <w:t>1.5</w:t>
      </w:r>
      <w:r>
        <w:rPr>
          <w:rFonts w:ascii="Times New Roman"/>
          <w:bCs/>
        </w:rPr>
        <w:t xml:space="preserve"> </w:t>
      </w:r>
      <w:r>
        <w:rPr>
          <w:rFonts w:hint="eastAsia" w:ascii="Times New Roman"/>
          <w:bCs/>
        </w:rPr>
        <w:t>m</w:t>
      </w:r>
      <w:r>
        <w:rPr>
          <w:rFonts w:hint="eastAsia"/>
          <w:bCs/>
        </w:rPr>
        <w:t>，并</w:t>
      </w:r>
      <w:r>
        <w:rPr>
          <w:rFonts w:hint="eastAsia"/>
        </w:rPr>
        <w:t>符合道路交通规定的安全要求。</w:t>
      </w:r>
    </w:p>
    <w:p>
      <w:pPr>
        <w:pStyle w:val="167"/>
        <w:rPr>
          <w:color w:val="FF0000"/>
          <w:kern w:val="2"/>
        </w:rPr>
      </w:pPr>
      <w:r>
        <w:rPr>
          <w:rFonts w:hint="eastAsia"/>
        </w:rPr>
        <w:t>乔木栽植不得影响市政设施、建（构）筑物的结构和安全，乔木根茎中心至市政设施和构筑物外缘的最小水平距离应符合表1的要求。</w:t>
      </w:r>
      <w:r>
        <w:rPr>
          <w:rFonts w:hint="eastAsia"/>
          <w:color w:val="FF0000"/>
          <w:lang w:val="en-US" w:eastAsia="zh-CN"/>
        </w:rPr>
        <w:t xml:space="preserve"> </w:t>
      </w:r>
    </w:p>
    <w:p>
      <w:pPr>
        <w:pStyle w:val="114"/>
        <w:spacing w:before="156" w:after="156"/>
        <w:rPr>
          <w:kern w:val="2"/>
          <w:szCs w:val="21"/>
        </w:rPr>
      </w:pPr>
      <w:r>
        <w:rPr>
          <w:rFonts w:hint="eastAsia"/>
        </w:rPr>
        <w:t>乔木根茎中心至市政设施和构筑物外缘的最小水平距离（m）</w:t>
      </w:r>
    </w:p>
    <w:tbl>
      <w:tblPr>
        <w:tblStyle w:val="28"/>
        <w:tblW w:w="3883" w:type="pct"/>
        <w:tblInd w:w="96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10"/>
        <w:gridCol w:w="33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2685" w:type="pct"/>
            <w:tcBorders>
              <w:top w:val="single" w:color="000000" w:sz="8" w:space="0"/>
              <w:left w:val="single" w:color="000000" w:sz="8" w:space="0"/>
              <w:bottom w:val="single" w:color="000000" w:sz="8" w:space="0"/>
              <w:right w:val="single" w:color="000000" w:sz="2" w:space="0"/>
            </w:tcBorders>
            <w:noWrap w:val="0"/>
            <w:vAlign w:val="center"/>
          </w:tcPr>
          <w:p>
            <w:pPr>
              <w:spacing w:line="240" w:lineRule="auto"/>
              <w:jc w:val="center"/>
              <w:rPr>
                <w:sz w:val="18"/>
                <w:szCs w:val="18"/>
              </w:rPr>
            </w:pPr>
            <w:r>
              <w:rPr>
                <w:rFonts w:hint="eastAsia"/>
                <w:sz w:val="18"/>
                <w:szCs w:val="18"/>
              </w:rPr>
              <w:t>市政设施和构筑物名称</w:t>
            </w:r>
          </w:p>
        </w:tc>
        <w:tc>
          <w:tcPr>
            <w:tcW w:w="2314" w:type="pct"/>
            <w:tcBorders>
              <w:top w:val="single" w:color="000000" w:sz="8" w:space="0"/>
              <w:left w:val="single" w:color="000000" w:sz="2" w:space="0"/>
              <w:bottom w:val="single" w:color="000000" w:sz="8"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距乔木根茎中心距离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 w:hRule="atLeast"/>
        </w:trPr>
        <w:tc>
          <w:tcPr>
            <w:tcW w:w="2685" w:type="pct"/>
            <w:tcBorders>
              <w:top w:val="single" w:color="000000" w:sz="8"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给水、污水、雨水管道（管线）</w:t>
            </w:r>
          </w:p>
        </w:tc>
        <w:tc>
          <w:tcPr>
            <w:tcW w:w="2314" w:type="pct"/>
            <w:tcBorders>
              <w:top w:val="single" w:color="000000" w:sz="8"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电力、通信管道（管线）</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燃气管道（管线）</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热力管道（管线）</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低于2m的围墙</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挡土墙顶内和墙角外</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路灯杆柱、电力、电信杆柱</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685" w:type="pct"/>
            <w:tcBorders>
              <w:top w:val="single" w:color="000000" w:sz="2" w:space="0"/>
              <w:left w:val="single" w:color="000000" w:sz="8" w:space="0"/>
              <w:bottom w:val="single" w:color="000000" w:sz="2"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消防、中水龙头</w:t>
            </w:r>
          </w:p>
        </w:tc>
        <w:tc>
          <w:tcPr>
            <w:tcW w:w="2314" w:type="pct"/>
            <w:tcBorders>
              <w:top w:val="single" w:color="000000" w:sz="2" w:space="0"/>
              <w:left w:val="single" w:color="000000" w:sz="2" w:space="0"/>
              <w:bottom w:val="single" w:color="000000" w:sz="2"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 w:hRule="atLeast"/>
        </w:trPr>
        <w:tc>
          <w:tcPr>
            <w:tcW w:w="2685" w:type="pct"/>
            <w:tcBorders>
              <w:top w:val="single" w:color="000000" w:sz="2" w:space="0"/>
              <w:left w:val="single" w:color="000000" w:sz="8" w:space="0"/>
              <w:bottom w:val="single" w:color="auto" w:sz="4"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测量水准点</w:t>
            </w:r>
          </w:p>
        </w:tc>
        <w:tc>
          <w:tcPr>
            <w:tcW w:w="2314" w:type="pct"/>
            <w:tcBorders>
              <w:top w:val="single" w:color="000000" w:sz="2" w:space="0"/>
              <w:left w:val="single" w:color="000000" w:sz="2" w:space="0"/>
              <w:bottom w:val="single" w:color="auto" w:sz="4"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685" w:type="pct"/>
            <w:tcBorders>
              <w:top w:val="single" w:color="000000" w:sz="2" w:space="0"/>
              <w:left w:val="single" w:color="000000" w:sz="8" w:space="0"/>
              <w:bottom w:val="single" w:color="000000" w:sz="8" w:space="0"/>
              <w:right w:val="single" w:color="000000" w:sz="2" w:space="0"/>
            </w:tcBorders>
            <w:noWrap w:val="0"/>
            <w:vAlign w:val="center"/>
          </w:tcPr>
          <w:p>
            <w:pPr>
              <w:snapToGrid w:val="0"/>
              <w:spacing w:line="240" w:lineRule="auto"/>
              <w:ind w:firstLine="360"/>
              <w:jc w:val="center"/>
              <w:rPr>
                <w:rFonts w:ascii="宋体" w:hAnsi="宋体" w:cs="黑体"/>
                <w:sz w:val="18"/>
                <w:szCs w:val="18"/>
              </w:rPr>
            </w:pPr>
            <w:r>
              <w:rPr>
                <w:rFonts w:hint="eastAsia" w:ascii="宋体" w:hAnsi="宋体" w:cs="黑体"/>
                <w:sz w:val="18"/>
                <w:szCs w:val="18"/>
              </w:rPr>
              <w:t>排水沟（渠）外缘</w:t>
            </w:r>
          </w:p>
        </w:tc>
        <w:tc>
          <w:tcPr>
            <w:tcW w:w="2314" w:type="pct"/>
            <w:tcBorders>
              <w:top w:val="single" w:color="000000" w:sz="2" w:space="0"/>
              <w:left w:val="single" w:color="000000" w:sz="2" w:space="0"/>
              <w:bottom w:val="single" w:color="000000" w:sz="8" w:space="0"/>
              <w:right w:val="single" w:color="000000" w:sz="8" w:space="0"/>
            </w:tcBorders>
            <w:noWrap w:val="0"/>
            <w:vAlign w:val="center"/>
          </w:tcPr>
          <w:p>
            <w:pPr>
              <w:snapToGrid w:val="0"/>
              <w:spacing w:line="240" w:lineRule="auto"/>
              <w:jc w:val="center"/>
              <w:rPr>
                <w:rFonts w:ascii="宋体" w:hAnsi="宋体" w:cs="黑体"/>
                <w:sz w:val="18"/>
                <w:szCs w:val="18"/>
              </w:rPr>
            </w:pPr>
            <w:r>
              <w:rPr>
                <w:rFonts w:hint="eastAsia" w:ascii="宋体" w:hAnsi="宋体" w:cs="黑体"/>
                <w:sz w:val="18"/>
                <w:szCs w:val="18"/>
              </w:rPr>
              <w:t>2.0</w:t>
            </w:r>
          </w:p>
        </w:tc>
      </w:tr>
    </w:tbl>
    <w:p>
      <w:pPr>
        <w:pStyle w:val="167"/>
        <w:numPr>
          <w:ilvl w:val="0"/>
          <w:numId w:val="0"/>
        </w:numPr>
        <w:rPr>
          <w:kern w:val="2"/>
          <w:szCs w:val="21"/>
        </w:rPr>
      </w:pPr>
    </w:p>
    <w:p>
      <w:pPr>
        <w:pStyle w:val="167"/>
        <w:rPr>
          <w:rFonts w:hint="eastAsia"/>
          <w:kern w:val="2"/>
          <w:szCs w:val="21"/>
        </w:rPr>
      </w:pPr>
      <w:r>
        <w:rPr>
          <w:rFonts w:hint="eastAsia"/>
        </w:rPr>
        <w:t>乔木与架空电力线路导线之间应保持安全距离，其最小距离应符合表2的要求。</w:t>
      </w:r>
    </w:p>
    <w:p>
      <w:pPr>
        <w:pStyle w:val="114"/>
        <w:spacing w:before="156" w:after="156"/>
        <w:rPr>
          <w:kern w:val="2"/>
          <w:szCs w:val="21"/>
        </w:rPr>
      </w:pPr>
      <w:r>
        <w:rPr>
          <w:rFonts w:hint="eastAsia"/>
        </w:rPr>
        <w:t>乔木与架空电力线路导线之间最小距离（m）</w:t>
      </w:r>
    </w:p>
    <w:tbl>
      <w:tblPr>
        <w:tblStyle w:val="28"/>
        <w:tblW w:w="9360" w:type="dxa"/>
        <w:tblInd w:w="13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383"/>
        <w:gridCol w:w="1440"/>
        <w:gridCol w:w="1650"/>
        <w:gridCol w:w="1545"/>
        <w:gridCol w:w="17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617" w:type="dxa"/>
            <w:vMerge w:val="restart"/>
            <w:noWrap w:val="0"/>
            <w:vAlign w:val="center"/>
          </w:tcPr>
          <w:p>
            <w:pPr>
              <w:snapToGrid w:val="0"/>
              <w:spacing w:line="360" w:lineRule="auto"/>
              <w:jc w:val="center"/>
              <w:rPr>
                <w:rFonts w:ascii="宋体" w:hAnsi="宋体" w:cs="黑体"/>
                <w:sz w:val="18"/>
                <w:szCs w:val="18"/>
              </w:rPr>
            </w:pPr>
            <w:r>
              <w:rPr>
                <w:rFonts w:hint="eastAsia" w:ascii="宋体" w:hAnsi="宋体" w:cs="黑体"/>
                <w:sz w:val="18"/>
                <w:szCs w:val="18"/>
              </w:rPr>
              <w:t>检验状况</w:t>
            </w:r>
          </w:p>
        </w:tc>
        <w:tc>
          <w:tcPr>
            <w:tcW w:w="7743" w:type="dxa"/>
            <w:gridSpan w:val="5"/>
            <w:noWrap w:val="0"/>
            <w:vAlign w:val="center"/>
          </w:tcPr>
          <w:p>
            <w:pPr>
              <w:snapToGrid w:val="0"/>
              <w:jc w:val="center"/>
              <w:rPr>
                <w:rFonts w:ascii="宋体" w:hAnsi="宋体" w:cs="Arial"/>
                <w:sz w:val="18"/>
                <w:szCs w:val="18"/>
              </w:rPr>
            </w:pPr>
            <w:r>
              <w:rPr>
                <w:rFonts w:hint="eastAsia" w:ascii="宋体" w:hAnsi="宋体" w:cs="Arial"/>
                <w:sz w:val="18"/>
                <w:szCs w:val="18"/>
              </w:rPr>
              <w:t>最小距离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617" w:type="dxa"/>
            <w:vMerge w:val="continue"/>
            <w:noWrap w:val="0"/>
            <w:vAlign w:val="center"/>
          </w:tcPr>
          <w:p>
            <w:pPr>
              <w:widowControl/>
              <w:spacing w:line="240" w:lineRule="auto"/>
              <w:jc w:val="left"/>
              <w:rPr>
                <w:rFonts w:ascii="宋体" w:hAnsi="宋体" w:cs="黑体"/>
                <w:sz w:val="18"/>
                <w:szCs w:val="18"/>
              </w:rPr>
            </w:pPr>
          </w:p>
        </w:tc>
        <w:tc>
          <w:tcPr>
            <w:tcW w:w="7743" w:type="dxa"/>
            <w:gridSpan w:val="5"/>
            <w:noWrap w:val="0"/>
            <w:vAlign w:val="center"/>
          </w:tcPr>
          <w:p>
            <w:pPr>
              <w:snapToGrid w:val="0"/>
              <w:jc w:val="center"/>
              <w:rPr>
                <w:rFonts w:ascii="宋体" w:hAnsi="宋体" w:cs="黑体"/>
                <w:sz w:val="18"/>
                <w:szCs w:val="18"/>
              </w:rPr>
            </w:pPr>
            <w:r>
              <w:rPr>
                <w:rFonts w:hint="eastAsia" w:ascii="宋体" w:hAnsi="宋体" w:cs="黑体"/>
                <w:sz w:val="18"/>
                <w:szCs w:val="18"/>
              </w:rPr>
              <w:t>线路电压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617" w:type="dxa"/>
            <w:vMerge w:val="continue"/>
            <w:noWrap w:val="0"/>
            <w:vAlign w:val="center"/>
          </w:tcPr>
          <w:p>
            <w:pPr>
              <w:widowControl/>
              <w:spacing w:line="240" w:lineRule="auto"/>
              <w:jc w:val="left"/>
              <w:rPr>
                <w:rFonts w:ascii="宋体" w:hAnsi="宋体" w:cs="黑体"/>
                <w:sz w:val="18"/>
                <w:szCs w:val="18"/>
              </w:rPr>
            </w:pPr>
          </w:p>
        </w:tc>
        <w:tc>
          <w:tcPr>
            <w:tcW w:w="1383" w:type="dxa"/>
            <w:noWrap w:val="0"/>
            <w:vAlign w:val="center"/>
          </w:tcPr>
          <w:p>
            <w:pPr>
              <w:snapToGrid w:val="0"/>
              <w:jc w:val="center"/>
              <w:rPr>
                <w:rFonts w:ascii="宋体" w:hAnsi="宋体" w:cs="黑体"/>
                <w:sz w:val="18"/>
                <w:szCs w:val="18"/>
              </w:rPr>
            </w:pPr>
            <w:r>
              <w:rPr>
                <w:rFonts w:hint="eastAsia" w:ascii="宋体" w:hAnsi="宋体" w:cs="黑体"/>
                <w:sz w:val="18"/>
                <w:szCs w:val="18"/>
              </w:rPr>
              <w:t>3</w:t>
            </w:r>
            <w:r>
              <w:rPr>
                <w:rFonts w:ascii="宋体" w:hAnsi="宋体" w:cs="黑体"/>
                <w:sz w:val="18"/>
                <w:szCs w:val="18"/>
              </w:rPr>
              <w:t xml:space="preserve"> </w:t>
            </w:r>
            <w:r>
              <w:rPr>
                <w:rFonts w:hint="eastAsia" w:ascii="宋体" w:hAnsi="宋体" w:cs="黑体"/>
                <w:sz w:val="18"/>
                <w:szCs w:val="18"/>
              </w:rPr>
              <w:t>kv以下</w:t>
            </w:r>
          </w:p>
        </w:tc>
        <w:tc>
          <w:tcPr>
            <w:tcW w:w="1440" w:type="dxa"/>
            <w:noWrap w:val="0"/>
            <w:vAlign w:val="center"/>
          </w:tcPr>
          <w:p>
            <w:pPr>
              <w:snapToGrid w:val="0"/>
              <w:jc w:val="center"/>
              <w:rPr>
                <w:rFonts w:ascii="宋体" w:hAnsi="宋体" w:cs="黑体"/>
                <w:sz w:val="18"/>
                <w:szCs w:val="18"/>
              </w:rPr>
            </w:pPr>
            <w:r>
              <w:rPr>
                <w:rFonts w:hint="eastAsia" w:ascii="宋体" w:hAnsi="宋体" w:cs="黑体"/>
                <w:sz w:val="18"/>
                <w:szCs w:val="18"/>
              </w:rPr>
              <w:t>3</w:t>
            </w:r>
            <w:r>
              <w:rPr>
                <w:rFonts w:ascii="宋体" w:hAnsi="宋体" w:cs="黑体"/>
                <w:sz w:val="18"/>
                <w:szCs w:val="18"/>
              </w:rPr>
              <w:t xml:space="preserve"> </w:t>
            </w:r>
            <w:r>
              <w:rPr>
                <w:rFonts w:hint="eastAsia" w:ascii="宋体" w:hAnsi="宋体" w:cs="黑体"/>
                <w:sz w:val="18"/>
                <w:szCs w:val="18"/>
              </w:rPr>
              <w:t>kv～10</w:t>
            </w:r>
            <w:r>
              <w:rPr>
                <w:rFonts w:ascii="宋体" w:hAnsi="宋体" w:cs="黑体"/>
                <w:sz w:val="18"/>
                <w:szCs w:val="18"/>
              </w:rPr>
              <w:t xml:space="preserve"> </w:t>
            </w:r>
            <w:r>
              <w:rPr>
                <w:rFonts w:hint="eastAsia" w:ascii="宋体" w:hAnsi="宋体" w:cs="黑体"/>
                <w:sz w:val="18"/>
                <w:szCs w:val="18"/>
              </w:rPr>
              <w:t>kv</w:t>
            </w:r>
          </w:p>
        </w:tc>
        <w:tc>
          <w:tcPr>
            <w:tcW w:w="1650" w:type="dxa"/>
            <w:noWrap w:val="0"/>
            <w:vAlign w:val="center"/>
          </w:tcPr>
          <w:p>
            <w:pPr>
              <w:snapToGrid w:val="0"/>
              <w:jc w:val="center"/>
              <w:rPr>
                <w:rFonts w:ascii="宋体" w:hAnsi="宋体" w:cs="黑体"/>
                <w:sz w:val="18"/>
                <w:szCs w:val="18"/>
              </w:rPr>
            </w:pPr>
            <w:r>
              <w:rPr>
                <w:rFonts w:hint="eastAsia" w:ascii="宋体" w:hAnsi="宋体" w:cs="黑体"/>
                <w:sz w:val="18"/>
                <w:szCs w:val="18"/>
              </w:rPr>
              <w:t>35</w:t>
            </w:r>
            <w:r>
              <w:rPr>
                <w:rFonts w:ascii="宋体" w:hAnsi="宋体" w:cs="黑体"/>
                <w:sz w:val="18"/>
                <w:szCs w:val="18"/>
              </w:rPr>
              <w:t xml:space="preserve"> </w:t>
            </w:r>
            <w:r>
              <w:rPr>
                <w:rFonts w:hint="eastAsia" w:ascii="宋体" w:hAnsi="宋体" w:cs="黑体"/>
                <w:sz w:val="18"/>
                <w:szCs w:val="18"/>
              </w:rPr>
              <w:t>kv～6</w:t>
            </w:r>
            <w:r>
              <w:rPr>
                <w:rFonts w:ascii="宋体" w:hAnsi="宋体" w:cs="黑体"/>
                <w:sz w:val="18"/>
                <w:szCs w:val="18"/>
              </w:rPr>
              <w:t xml:space="preserve"> </w:t>
            </w:r>
            <w:r>
              <w:rPr>
                <w:rFonts w:hint="eastAsia" w:ascii="宋体" w:hAnsi="宋体" w:cs="黑体"/>
                <w:sz w:val="18"/>
                <w:szCs w:val="18"/>
              </w:rPr>
              <w:t>6</w:t>
            </w:r>
            <w:r>
              <w:rPr>
                <w:rFonts w:ascii="宋体" w:hAnsi="宋体" w:cs="黑体"/>
                <w:sz w:val="18"/>
                <w:szCs w:val="18"/>
              </w:rPr>
              <w:t xml:space="preserve"> </w:t>
            </w:r>
            <w:r>
              <w:rPr>
                <w:rFonts w:hint="eastAsia" w:ascii="宋体" w:hAnsi="宋体" w:cs="黑体"/>
                <w:sz w:val="18"/>
                <w:szCs w:val="18"/>
              </w:rPr>
              <w:t>kv</w:t>
            </w:r>
          </w:p>
        </w:tc>
        <w:tc>
          <w:tcPr>
            <w:tcW w:w="1545" w:type="dxa"/>
            <w:noWrap w:val="0"/>
            <w:vAlign w:val="center"/>
          </w:tcPr>
          <w:p>
            <w:pPr>
              <w:snapToGrid w:val="0"/>
              <w:jc w:val="center"/>
              <w:rPr>
                <w:rFonts w:ascii="宋体" w:hAnsi="宋体" w:cs="黑体"/>
                <w:sz w:val="18"/>
                <w:szCs w:val="18"/>
              </w:rPr>
            </w:pPr>
            <w:r>
              <w:rPr>
                <w:rFonts w:hint="eastAsia" w:ascii="宋体" w:hAnsi="宋体" w:cs="黑体"/>
                <w:sz w:val="18"/>
                <w:szCs w:val="18"/>
              </w:rPr>
              <w:t>110</w:t>
            </w:r>
            <w:r>
              <w:rPr>
                <w:rFonts w:ascii="宋体" w:hAnsi="宋体" w:cs="黑体"/>
                <w:sz w:val="18"/>
                <w:szCs w:val="18"/>
              </w:rPr>
              <w:t xml:space="preserve"> </w:t>
            </w:r>
            <w:r>
              <w:rPr>
                <w:rFonts w:hint="eastAsia" w:ascii="宋体" w:hAnsi="宋体" w:cs="黑体"/>
                <w:sz w:val="18"/>
                <w:szCs w:val="18"/>
              </w:rPr>
              <w:t>kv</w:t>
            </w:r>
          </w:p>
        </w:tc>
        <w:tc>
          <w:tcPr>
            <w:tcW w:w="1725" w:type="dxa"/>
            <w:noWrap w:val="0"/>
            <w:vAlign w:val="center"/>
          </w:tcPr>
          <w:p>
            <w:pPr>
              <w:snapToGrid w:val="0"/>
              <w:jc w:val="center"/>
              <w:rPr>
                <w:rFonts w:ascii="宋体" w:hAnsi="宋体" w:cs="黑体"/>
                <w:sz w:val="18"/>
                <w:szCs w:val="18"/>
              </w:rPr>
            </w:pPr>
            <w:r>
              <w:rPr>
                <w:rFonts w:hint="eastAsia" w:ascii="宋体" w:hAnsi="宋体" w:cs="黑体"/>
                <w:sz w:val="18"/>
                <w:szCs w:val="18"/>
              </w:rPr>
              <w:t>330</w:t>
            </w:r>
            <w:r>
              <w:rPr>
                <w:rFonts w:ascii="宋体" w:hAnsi="宋体" w:cs="黑体"/>
                <w:sz w:val="18"/>
                <w:szCs w:val="18"/>
              </w:rPr>
              <w:t xml:space="preserve"> </w:t>
            </w:r>
            <w:r>
              <w:rPr>
                <w:rFonts w:hint="eastAsia" w:ascii="宋体" w:hAnsi="宋体" w:cs="黑体"/>
                <w:sz w:val="18"/>
                <w:szCs w:val="18"/>
              </w:rPr>
              <w:t>kv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617" w:type="dxa"/>
            <w:noWrap w:val="0"/>
            <w:vAlign w:val="center"/>
          </w:tcPr>
          <w:p>
            <w:pPr>
              <w:snapToGrid w:val="0"/>
              <w:spacing w:line="360" w:lineRule="auto"/>
              <w:jc w:val="center"/>
              <w:rPr>
                <w:rFonts w:ascii="宋体" w:hAnsi="宋体" w:cs="黑体"/>
                <w:sz w:val="18"/>
                <w:szCs w:val="18"/>
              </w:rPr>
            </w:pPr>
            <w:r>
              <w:rPr>
                <w:rFonts w:hint="eastAsia" w:ascii="宋体" w:hAnsi="宋体" w:cs="黑体"/>
                <w:sz w:val="18"/>
                <w:szCs w:val="18"/>
              </w:rPr>
              <w:t>最大计算弧垂情况下的最小垂直距离</w:t>
            </w:r>
          </w:p>
        </w:tc>
        <w:tc>
          <w:tcPr>
            <w:tcW w:w="1383" w:type="dxa"/>
            <w:noWrap w:val="0"/>
            <w:vAlign w:val="center"/>
          </w:tcPr>
          <w:p>
            <w:pPr>
              <w:snapToGrid w:val="0"/>
              <w:jc w:val="center"/>
              <w:rPr>
                <w:rFonts w:ascii="宋体" w:hAnsi="宋体" w:cs="黑体"/>
                <w:sz w:val="18"/>
                <w:szCs w:val="18"/>
              </w:rPr>
            </w:pPr>
            <w:r>
              <w:rPr>
                <w:rFonts w:hint="eastAsia" w:ascii="宋体" w:hAnsi="宋体" w:cs="黑体"/>
                <w:sz w:val="18"/>
                <w:szCs w:val="18"/>
              </w:rPr>
              <w:t>1.5</w:t>
            </w:r>
          </w:p>
        </w:tc>
        <w:tc>
          <w:tcPr>
            <w:tcW w:w="1440" w:type="dxa"/>
            <w:noWrap w:val="0"/>
            <w:vAlign w:val="center"/>
          </w:tcPr>
          <w:p>
            <w:pPr>
              <w:snapToGrid w:val="0"/>
              <w:jc w:val="center"/>
              <w:rPr>
                <w:rFonts w:ascii="宋体" w:hAnsi="宋体" w:cs="黑体"/>
                <w:sz w:val="18"/>
                <w:szCs w:val="18"/>
              </w:rPr>
            </w:pPr>
            <w:r>
              <w:rPr>
                <w:rFonts w:hint="eastAsia" w:ascii="宋体" w:hAnsi="宋体" w:cs="黑体"/>
                <w:sz w:val="18"/>
                <w:szCs w:val="18"/>
              </w:rPr>
              <w:t>2.0</w:t>
            </w:r>
          </w:p>
        </w:tc>
        <w:tc>
          <w:tcPr>
            <w:tcW w:w="1650" w:type="dxa"/>
            <w:noWrap w:val="0"/>
            <w:vAlign w:val="center"/>
          </w:tcPr>
          <w:p>
            <w:pPr>
              <w:snapToGrid w:val="0"/>
              <w:jc w:val="center"/>
              <w:rPr>
                <w:rFonts w:ascii="宋体" w:hAnsi="宋体" w:cs="黑体"/>
                <w:sz w:val="18"/>
                <w:szCs w:val="18"/>
              </w:rPr>
            </w:pPr>
            <w:r>
              <w:rPr>
                <w:rFonts w:hint="eastAsia" w:ascii="宋体" w:hAnsi="宋体" w:cs="黑体"/>
                <w:sz w:val="18"/>
                <w:szCs w:val="18"/>
              </w:rPr>
              <w:t>4.0</w:t>
            </w:r>
          </w:p>
        </w:tc>
        <w:tc>
          <w:tcPr>
            <w:tcW w:w="1545" w:type="dxa"/>
            <w:noWrap w:val="0"/>
            <w:vAlign w:val="center"/>
          </w:tcPr>
          <w:p>
            <w:pPr>
              <w:snapToGrid w:val="0"/>
              <w:jc w:val="center"/>
              <w:rPr>
                <w:rFonts w:ascii="宋体" w:hAnsi="宋体" w:cs="黑体"/>
                <w:sz w:val="18"/>
                <w:szCs w:val="18"/>
              </w:rPr>
            </w:pPr>
            <w:r>
              <w:rPr>
                <w:rFonts w:hint="eastAsia" w:ascii="宋体" w:hAnsi="宋体" w:cs="黑体"/>
                <w:sz w:val="18"/>
                <w:szCs w:val="18"/>
              </w:rPr>
              <w:t>5</w:t>
            </w:r>
          </w:p>
        </w:tc>
        <w:tc>
          <w:tcPr>
            <w:tcW w:w="1725" w:type="dxa"/>
            <w:noWrap w:val="0"/>
            <w:vAlign w:val="center"/>
          </w:tcPr>
          <w:p>
            <w:pPr>
              <w:snapToGrid w:val="0"/>
              <w:jc w:val="center"/>
              <w:rPr>
                <w:rFonts w:ascii="宋体" w:hAnsi="宋体" w:cs="黑体"/>
                <w:sz w:val="18"/>
                <w:szCs w:val="18"/>
              </w:rPr>
            </w:pPr>
            <w:r>
              <w:rPr>
                <w:rFonts w:hint="eastAsia" w:ascii="宋体" w:hAnsi="宋体" w:cs="黑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617" w:type="dxa"/>
            <w:noWrap w:val="0"/>
            <w:vAlign w:val="center"/>
          </w:tcPr>
          <w:p>
            <w:pPr>
              <w:snapToGrid w:val="0"/>
              <w:spacing w:line="360" w:lineRule="auto"/>
              <w:jc w:val="center"/>
              <w:rPr>
                <w:rFonts w:ascii="宋体" w:hAnsi="宋体" w:cs="黑体"/>
                <w:sz w:val="18"/>
                <w:szCs w:val="18"/>
              </w:rPr>
            </w:pPr>
            <w:r>
              <w:rPr>
                <w:rFonts w:hint="eastAsia" w:ascii="宋体" w:hAnsi="宋体" w:cs="黑体"/>
                <w:sz w:val="18"/>
                <w:szCs w:val="18"/>
              </w:rPr>
              <w:t>最大计算风偏情况下的最小水平距离</w:t>
            </w:r>
          </w:p>
        </w:tc>
        <w:tc>
          <w:tcPr>
            <w:tcW w:w="1383" w:type="dxa"/>
            <w:noWrap w:val="0"/>
            <w:vAlign w:val="center"/>
          </w:tcPr>
          <w:p>
            <w:pPr>
              <w:snapToGrid w:val="0"/>
              <w:jc w:val="center"/>
              <w:rPr>
                <w:rFonts w:ascii="宋体" w:hAnsi="宋体" w:cs="黑体"/>
                <w:sz w:val="18"/>
                <w:szCs w:val="18"/>
              </w:rPr>
            </w:pPr>
            <w:r>
              <w:rPr>
                <w:rFonts w:hint="eastAsia" w:ascii="宋体" w:hAnsi="宋体" w:cs="黑体"/>
                <w:sz w:val="18"/>
                <w:szCs w:val="18"/>
              </w:rPr>
              <w:t>1.5</w:t>
            </w:r>
          </w:p>
        </w:tc>
        <w:tc>
          <w:tcPr>
            <w:tcW w:w="1440" w:type="dxa"/>
            <w:noWrap w:val="0"/>
            <w:vAlign w:val="center"/>
          </w:tcPr>
          <w:p>
            <w:pPr>
              <w:snapToGrid w:val="0"/>
              <w:jc w:val="center"/>
              <w:rPr>
                <w:rFonts w:ascii="宋体" w:hAnsi="宋体" w:cs="黑体"/>
                <w:sz w:val="18"/>
                <w:szCs w:val="18"/>
              </w:rPr>
            </w:pPr>
            <w:r>
              <w:rPr>
                <w:rFonts w:hint="eastAsia" w:ascii="宋体" w:hAnsi="宋体" w:cs="黑体"/>
                <w:sz w:val="18"/>
                <w:szCs w:val="18"/>
              </w:rPr>
              <w:t>2.5</w:t>
            </w:r>
          </w:p>
        </w:tc>
        <w:tc>
          <w:tcPr>
            <w:tcW w:w="1650" w:type="dxa"/>
            <w:noWrap w:val="0"/>
            <w:vAlign w:val="center"/>
          </w:tcPr>
          <w:p>
            <w:pPr>
              <w:snapToGrid w:val="0"/>
              <w:jc w:val="center"/>
              <w:rPr>
                <w:rFonts w:ascii="宋体" w:hAnsi="宋体" w:cs="黑体"/>
                <w:sz w:val="18"/>
                <w:szCs w:val="18"/>
              </w:rPr>
            </w:pPr>
            <w:r>
              <w:rPr>
                <w:rFonts w:hint="eastAsia" w:ascii="宋体" w:hAnsi="宋体" w:cs="黑体"/>
                <w:sz w:val="18"/>
                <w:szCs w:val="18"/>
              </w:rPr>
              <w:t>4.5</w:t>
            </w:r>
          </w:p>
        </w:tc>
        <w:tc>
          <w:tcPr>
            <w:tcW w:w="1545" w:type="dxa"/>
            <w:noWrap w:val="0"/>
            <w:vAlign w:val="center"/>
          </w:tcPr>
          <w:p>
            <w:pPr>
              <w:snapToGrid w:val="0"/>
              <w:jc w:val="center"/>
              <w:rPr>
                <w:rFonts w:ascii="宋体" w:hAnsi="宋体" w:cs="黑体"/>
                <w:sz w:val="18"/>
                <w:szCs w:val="18"/>
              </w:rPr>
            </w:pPr>
            <w:r>
              <w:rPr>
                <w:rFonts w:hint="eastAsia" w:ascii="宋体" w:hAnsi="宋体" w:cs="黑体"/>
                <w:sz w:val="18"/>
                <w:szCs w:val="18"/>
              </w:rPr>
              <w:t>5.5</w:t>
            </w:r>
          </w:p>
        </w:tc>
        <w:tc>
          <w:tcPr>
            <w:tcW w:w="1725" w:type="dxa"/>
            <w:noWrap w:val="0"/>
            <w:vAlign w:val="center"/>
          </w:tcPr>
          <w:p>
            <w:pPr>
              <w:snapToGrid w:val="0"/>
              <w:jc w:val="center"/>
              <w:rPr>
                <w:rFonts w:ascii="宋体" w:hAnsi="宋体" w:cs="黑体"/>
                <w:sz w:val="18"/>
                <w:szCs w:val="18"/>
              </w:rPr>
            </w:pPr>
            <w:r>
              <w:rPr>
                <w:rFonts w:hint="eastAsia" w:ascii="宋体" w:hAnsi="宋体" w:cs="黑体"/>
                <w:sz w:val="18"/>
                <w:szCs w:val="18"/>
              </w:rPr>
              <w:t>7.5</w:t>
            </w:r>
          </w:p>
        </w:tc>
      </w:tr>
    </w:tbl>
    <w:p>
      <w:pPr>
        <w:pStyle w:val="58"/>
        <w:ind w:firstLine="0" w:firstLineChars="0"/>
      </w:pPr>
    </w:p>
    <w:p>
      <w:pPr>
        <w:pStyle w:val="167"/>
        <w:rPr>
          <w:kern w:val="2"/>
          <w:szCs w:val="21"/>
        </w:rPr>
      </w:pPr>
      <w:r>
        <w:rPr>
          <w:bCs/>
        </w:rPr>
        <w:t>土</w:t>
      </w:r>
      <w:r>
        <w:rPr>
          <w:rFonts w:hint="eastAsia"/>
        </w:rPr>
        <w:t>壤应符合CJ/T 340的要求，种植土壤有效土层厚度应符合表3的要求。栽植土壤严禁含有有害物，除有设施空间绿化等特殊隔离地带外，土壤有效土层下不得有不透水层。种植地属混凝土、坚土、三七灰土、重黏土等不透气土壤或排水不良时，应清除换土，客土应符合CJ/T 340的要求。</w:t>
      </w:r>
    </w:p>
    <w:p>
      <w:pPr>
        <w:pStyle w:val="114"/>
        <w:spacing w:before="156" w:after="156"/>
        <w:rPr>
          <w:kern w:val="2"/>
          <w:szCs w:val="21"/>
        </w:rPr>
      </w:pPr>
      <w:r>
        <w:rPr>
          <w:rFonts w:hint="eastAsia"/>
        </w:rPr>
        <w:t>乔木栽植土壤有效土层厚度（cm）</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99"/>
        <w:gridCol w:w="2261"/>
        <w:gridCol w:w="3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99" w:type="dxa"/>
            <w:noWrap w:val="0"/>
            <w:vAlign w:val="center"/>
          </w:tcPr>
          <w:p>
            <w:pPr>
              <w:snapToGrid w:val="0"/>
              <w:spacing w:line="360" w:lineRule="auto"/>
              <w:ind w:firstLine="1080" w:firstLineChars="600"/>
              <w:rPr>
                <w:rFonts w:ascii="宋体" w:hAnsi="宋体"/>
                <w:sz w:val="18"/>
                <w:szCs w:val="18"/>
              </w:rPr>
            </w:pPr>
            <w:r>
              <w:rPr>
                <w:rFonts w:hint="eastAsia" w:ascii="宋体" w:hAnsi="宋体"/>
                <w:sz w:val="18"/>
                <w:szCs w:val="18"/>
              </w:rPr>
              <w:t>规格</w:t>
            </w:r>
          </w:p>
        </w:tc>
        <w:tc>
          <w:tcPr>
            <w:tcW w:w="2261" w:type="dxa"/>
            <w:noWrap w:val="0"/>
            <w:vAlign w:val="center"/>
          </w:tcPr>
          <w:p>
            <w:pPr>
              <w:snapToGrid w:val="0"/>
              <w:spacing w:line="360" w:lineRule="auto"/>
              <w:ind w:firstLine="360"/>
              <w:jc w:val="center"/>
              <w:rPr>
                <w:rFonts w:ascii="宋体" w:hAnsi="宋体"/>
                <w:sz w:val="18"/>
                <w:szCs w:val="18"/>
              </w:rPr>
            </w:pPr>
            <w:r>
              <w:rPr>
                <w:rFonts w:hint="eastAsia" w:ascii="宋体" w:hAnsi="宋体" w:eastAsia="宋体" w:cs="Times New Roman"/>
                <w:sz w:val="18"/>
                <w:szCs w:val="18"/>
              </w:rPr>
              <w:t>有效土层</w:t>
            </w:r>
            <w:r>
              <w:rPr>
                <w:rFonts w:hint="eastAsia" w:ascii="宋体" w:hAnsi="宋体"/>
                <w:sz w:val="18"/>
                <w:szCs w:val="18"/>
              </w:rPr>
              <w:t>厚度</w:t>
            </w:r>
          </w:p>
        </w:tc>
        <w:tc>
          <w:tcPr>
            <w:tcW w:w="3367" w:type="dxa"/>
            <w:noWrap w:val="0"/>
            <w:vAlign w:val="center"/>
          </w:tcPr>
          <w:p>
            <w:pPr>
              <w:snapToGrid w:val="0"/>
              <w:spacing w:line="360" w:lineRule="auto"/>
              <w:ind w:firstLine="1260" w:firstLineChars="700"/>
              <w:rPr>
                <w:rFonts w:ascii="宋体" w:hAnsi="宋体"/>
                <w:sz w:val="18"/>
                <w:szCs w:val="18"/>
              </w:rPr>
            </w:pPr>
            <w:r>
              <w:rPr>
                <w:rFonts w:hint="eastAsia" w:ascii="宋体" w:hAnsi="宋体"/>
                <w:sz w:val="18"/>
                <w:szCs w:val="18"/>
              </w:rPr>
              <w:t>检验方法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2599" w:type="dxa"/>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胸径＜20</w:t>
            </w:r>
          </w:p>
        </w:tc>
        <w:tc>
          <w:tcPr>
            <w:tcW w:w="2261" w:type="dxa"/>
            <w:noWrap w:val="0"/>
            <w:vAlign w:val="bottom"/>
          </w:tcPr>
          <w:p>
            <w:pPr>
              <w:snapToGrid w:val="0"/>
              <w:spacing w:line="360" w:lineRule="auto"/>
              <w:ind w:firstLine="360"/>
              <w:jc w:val="center"/>
              <w:rPr>
                <w:rFonts w:ascii="宋体" w:hAnsi="宋体"/>
                <w:sz w:val="18"/>
                <w:szCs w:val="18"/>
              </w:rPr>
            </w:pPr>
            <w:r>
              <w:rPr>
                <w:rFonts w:hint="eastAsia" w:ascii="宋体" w:hAnsi="宋体" w:cs="Arial"/>
                <w:sz w:val="18"/>
                <w:szCs w:val="18"/>
              </w:rPr>
              <w:t>≥150</w:t>
            </w:r>
          </w:p>
        </w:tc>
        <w:tc>
          <w:tcPr>
            <w:tcW w:w="3367" w:type="dxa"/>
            <w:vMerge w:val="restart"/>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挖样洞，观察或尺量检查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599" w:type="dxa"/>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胸径≥20</w:t>
            </w:r>
          </w:p>
        </w:tc>
        <w:tc>
          <w:tcPr>
            <w:tcW w:w="2261" w:type="dxa"/>
            <w:noWrap w:val="0"/>
            <w:vAlign w:val="bottom"/>
          </w:tcPr>
          <w:p>
            <w:pPr>
              <w:snapToGrid w:val="0"/>
              <w:spacing w:line="360" w:lineRule="auto"/>
              <w:ind w:firstLine="360"/>
              <w:jc w:val="center"/>
              <w:rPr>
                <w:rFonts w:ascii="宋体" w:hAnsi="宋体" w:cs="Arial"/>
                <w:sz w:val="18"/>
                <w:szCs w:val="18"/>
              </w:rPr>
            </w:pPr>
            <w:r>
              <w:rPr>
                <w:rFonts w:hint="eastAsia" w:ascii="宋体" w:hAnsi="宋体" w:cs="Arial"/>
                <w:sz w:val="18"/>
                <w:szCs w:val="18"/>
              </w:rPr>
              <w:t>≥200</w:t>
            </w:r>
          </w:p>
        </w:tc>
        <w:tc>
          <w:tcPr>
            <w:tcW w:w="3367" w:type="dxa"/>
            <w:vMerge w:val="continue"/>
            <w:noWrap w:val="0"/>
            <w:vAlign w:val="center"/>
          </w:tcPr>
          <w:p>
            <w:pPr>
              <w:widowControl/>
              <w:spacing w:line="240" w:lineRule="auto"/>
              <w:jc w:val="left"/>
              <w:rPr>
                <w:rFonts w:ascii="宋体" w:hAnsi="宋体"/>
                <w:sz w:val="18"/>
                <w:szCs w:val="18"/>
              </w:rPr>
            </w:pPr>
          </w:p>
        </w:tc>
      </w:tr>
    </w:tbl>
    <w:p>
      <w:pPr>
        <w:pStyle w:val="58"/>
        <w:ind w:firstLine="0" w:firstLineChars="0"/>
      </w:pPr>
    </w:p>
    <w:p>
      <w:pPr>
        <w:pStyle w:val="167"/>
        <w:rPr>
          <w:kern w:val="2"/>
          <w:szCs w:val="21"/>
        </w:rPr>
      </w:pPr>
      <w:r>
        <w:rPr>
          <w:rFonts w:hint="eastAsia"/>
        </w:rPr>
        <w:t>边坡栽植应符合以下要求：</w:t>
      </w:r>
    </w:p>
    <w:p>
      <w:pPr>
        <w:pStyle w:val="176"/>
        <w:rPr>
          <w:kern w:val="2"/>
          <w:szCs w:val="21"/>
        </w:rPr>
      </w:pPr>
      <w:r>
        <w:rPr>
          <w:rFonts w:hint="eastAsia"/>
        </w:rPr>
        <w:t>乔木宜栽植于坡度较缓的下边坡；</w:t>
      </w:r>
    </w:p>
    <w:p>
      <w:pPr>
        <w:pStyle w:val="176"/>
      </w:pPr>
      <w:r>
        <w:rPr>
          <w:rFonts w:hint="eastAsia"/>
        </w:rPr>
        <w:t>边坡坡度不应超过自然安息角，且安全稳定；</w:t>
      </w:r>
    </w:p>
    <w:p>
      <w:pPr>
        <w:pStyle w:val="176"/>
      </w:pPr>
      <w:r>
        <w:rPr>
          <w:rFonts w:hint="eastAsia"/>
        </w:rPr>
        <w:t>浇水时不得冲刷边坡。</w:t>
      </w:r>
    </w:p>
    <w:p>
      <w:pPr>
        <w:pStyle w:val="167"/>
        <w:rPr>
          <w:kern w:val="2"/>
          <w:szCs w:val="21"/>
        </w:rPr>
      </w:pPr>
      <w:r>
        <w:rPr>
          <w:rFonts w:hint="eastAsia"/>
        </w:rPr>
        <w:t>设施和建（构）筑物顶面栽植应符合以下要求：</w:t>
      </w:r>
    </w:p>
    <w:p>
      <w:pPr>
        <w:pStyle w:val="176"/>
        <w:numPr>
          <w:ilvl w:val="0"/>
          <w:numId w:val="32"/>
        </w:numPr>
        <w:rPr>
          <w:szCs w:val="21"/>
        </w:rPr>
      </w:pPr>
      <w:r>
        <w:rPr>
          <w:rFonts w:hint="eastAsia"/>
        </w:rPr>
        <w:t>施工总荷载应满足设施和建（构）筑物的设计要求，不得损坏顶板的结构和安全；</w:t>
      </w:r>
    </w:p>
    <w:p>
      <w:pPr>
        <w:pStyle w:val="176"/>
        <w:rPr>
          <w:kern w:val="2"/>
        </w:rPr>
      </w:pPr>
      <w:r>
        <w:rPr>
          <w:rFonts w:hint="eastAsia"/>
        </w:rPr>
        <w:t>有效土层厚度应符合表3的要求；</w:t>
      </w:r>
    </w:p>
    <w:p>
      <w:pPr>
        <w:pStyle w:val="176"/>
        <w:rPr>
          <w:kern w:val="2"/>
          <w:szCs w:val="21"/>
        </w:rPr>
      </w:pPr>
      <w:r>
        <w:rPr>
          <w:rFonts w:hint="eastAsia"/>
        </w:rPr>
        <w:t>应有安全有效的排灌系统，设施和建（构）筑物顶面防水层不得渗漏，且应设置一</w:t>
      </w:r>
      <w:r>
        <w:rPr>
          <w:rFonts w:hint="eastAsia"/>
          <w:lang w:eastAsia="zh-CN"/>
        </w:rPr>
        <w:t>层</w:t>
      </w:r>
      <w:r>
        <w:rPr>
          <w:rFonts w:hint="eastAsia"/>
        </w:rPr>
        <w:t>具有耐</w:t>
      </w:r>
      <w:r>
        <w:rPr>
          <w:rFonts w:hint="eastAsia" w:hAnsi="宋体"/>
        </w:rPr>
        <w:t>根穿刺性能的材料。</w:t>
      </w:r>
    </w:p>
    <w:p>
      <w:pPr>
        <w:pStyle w:val="107"/>
        <w:spacing w:before="156" w:after="156"/>
        <w:rPr>
          <w:b/>
          <w:kern w:val="2"/>
          <w:szCs w:val="21"/>
        </w:rPr>
      </w:pPr>
      <w:bookmarkStart w:id="65" w:name="_Toc112687284"/>
      <w:bookmarkStart w:id="66" w:name="_Toc112687084"/>
      <w:r>
        <w:rPr>
          <w:rStyle w:val="233"/>
          <w:rFonts w:hint="default"/>
          <w:b w:val="0"/>
          <w:sz w:val="21"/>
          <w:szCs w:val="21"/>
        </w:rPr>
        <w:t>乔木质量</w:t>
      </w:r>
      <w:bookmarkEnd w:id="65"/>
      <w:bookmarkEnd w:id="66"/>
    </w:p>
    <w:p>
      <w:pPr>
        <w:pStyle w:val="167"/>
      </w:pPr>
      <w:r>
        <w:rPr>
          <w:rFonts w:hint="eastAsia"/>
        </w:rPr>
        <w:t>应符合CJ</w:t>
      </w:r>
      <w:r>
        <w:t>/</w:t>
      </w:r>
      <w:r>
        <w:rPr>
          <w:rFonts w:hint="eastAsia"/>
        </w:rPr>
        <w:t>T 24 的有关要求。</w:t>
      </w:r>
    </w:p>
    <w:p>
      <w:pPr>
        <w:pStyle w:val="167"/>
        <w:rPr>
          <w:kern w:val="2"/>
        </w:rPr>
      </w:pPr>
      <w:r>
        <w:rPr>
          <w:rFonts w:hint="eastAsia"/>
        </w:rPr>
        <w:t>乔木高度、胸径或地径、冠幅、主分枝数等均应符合设计要求。</w:t>
      </w:r>
    </w:p>
    <w:p>
      <w:pPr>
        <w:pStyle w:val="167"/>
      </w:pPr>
      <w:r>
        <w:rPr>
          <w:rFonts w:hint="eastAsia"/>
        </w:rPr>
        <w:t>树干</w:t>
      </w:r>
      <w:r>
        <w:rPr>
          <w:rFonts w:hint="eastAsia"/>
          <w:lang w:eastAsia="zh-CN"/>
        </w:rPr>
        <w:t>应</w:t>
      </w:r>
      <w:r>
        <w:rPr>
          <w:rFonts w:hint="eastAsia"/>
        </w:rPr>
        <w:t>笔直无明显弯曲（造型树除外），无机械损伤。</w:t>
      </w:r>
    </w:p>
    <w:p>
      <w:pPr>
        <w:pStyle w:val="167"/>
        <w:rPr>
          <w:rFonts w:hint="eastAsia"/>
          <w:sz w:val="18"/>
          <w:szCs w:val="18"/>
        </w:rPr>
      </w:pPr>
      <w:r>
        <w:rPr>
          <w:rFonts w:hint="eastAsia"/>
        </w:rPr>
        <w:t>树冠完整丰满，垂直投影最大直径与最小直径之比</w:t>
      </w:r>
      <w:r>
        <w:rPr>
          <w:rFonts w:hint="eastAsia"/>
          <w:lang w:eastAsia="zh-CN"/>
        </w:rPr>
        <w:t>分别是：关中应</w:t>
      </w:r>
      <w:r>
        <w:rPr>
          <w:rFonts w:hint="eastAsia"/>
        </w:rPr>
        <w:t>不超过1.5:1</w:t>
      </w:r>
      <w:r>
        <w:rPr>
          <w:rFonts w:hint="eastAsia"/>
          <w:lang w:eastAsia="zh-CN"/>
        </w:rPr>
        <w:t>，陕南应小于</w:t>
      </w:r>
      <w:r>
        <w:rPr>
          <w:rFonts w:hint="eastAsia"/>
          <w:lang w:val="en-US" w:eastAsia="zh-CN"/>
        </w:rPr>
        <w:t>1.3</w:t>
      </w:r>
      <w:r>
        <w:rPr>
          <w:rFonts w:hint="eastAsia" w:ascii="方正书宋_GBK" w:hAnsi="方正书宋_GBK" w:eastAsia="方正书宋_GBK" w:cs="方正书宋_GBK"/>
          <w:lang w:val="en-US" w:eastAsia="zh-CN"/>
        </w:rPr>
        <w:t>∽</w:t>
      </w:r>
      <w:r>
        <w:rPr>
          <w:rFonts w:hint="eastAsia"/>
        </w:rPr>
        <w:t>1.5:1</w:t>
      </w:r>
      <w:r>
        <w:rPr>
          <w:rFonts w:hint="eastAsia"/>
          <w:lang w:eastAsia="zh-CN"/>
        </w:rPr>
        <w:t>，陕北应大于</w:t>
      </w:r>
      <w:r>
        <w:rPr>
          <w:rFonts w:hint="eastAsia"/>
        </w:rPr>
        <w:t>1.5</w:t>
      </w:r>
      <w:r>
        <w:rPr>
          <w:rFonts w:hint="eastAsia" w:ascii="方正书宋_GBK" w:hAnsi="方正书宋_GBK" w:eastAsia="方正书宋_GBK" w:cs="方正书宋_GBK"/>
        </w:rPr>
        <w:t>∽</w:t>
      </w:r>
      <w:r>
        <w:rPr>
          <w:rFonts w:hint="eastAsia" w:eastAsia="方正书宋_GBK"/>
          <w:lang w:val="en-US" w:eastAsia="zh-CN"/>
        </w:rPr>
        <w:t>1.7</w:t>
      </w:r>
      <w:r>
        <w:rPr>
          <w:rFonts w:hint="eastAsia"/>
        </w:rPr>
        <w:t>:1</w:t>
      </w:r>
      <w:r>
        <w:rPr>
          <w:rFonts w:hint="eastAsia"/>
          <w:lang w:eastAsia="zh-CN"/>
        </w:rPr>
        <w:t>。</w:t>
      </w:r>
    </w:p>
    <w:p>
      <w:pPr>
        <w:pStyle w:val="167"/>
      </w:pPr>
      <w:r>
        <w:rPr>
          <w:rFonts w:hint="eastAsia"/>
        </w:rPr>
        <w:t>一级</w:t>
      </w:r>
      <w:r>
        <w:rPr>
          <w:rFonts w:hint="eastAsia"/>
          <w:lang w:eastAsia="zh-CN"/>
        </w:rPr>
        <w:t>分</w:t>
      </w:r>
      <w:r>
        <w:rPr>
          <w:rFonts w:hint="eastAsia"/>
        </w:rPr>
        <w:t>枝应为3枝以上，主枝应分布均匀，胸径和第一分枝基部直径之比应为5:1～5:2。</w:t>
      </w:r>
    </w:p>
    <w:p>
      <w:pPr>
        <w:pStyle w:val="167"/>
        <w:rPr>
          <w:b/>
          <w:bCs/>
        </w:rPr>
      </w:pPr>
      <w:r>
        <w:rPr>
          <w:rFonts w:hint="eastAsia"/>
        </w:rPr>
        <w:t>生长势旺盛，叶色正常，根系发育良好。</w:t>
      </w:r>
      <w:r>
        <w:rPr>
          <w:rStyle w:val="233"/>
          <w:rFonts w:hint="default"/>
          <w:b w:val="0"/>
        </w:rPr>
        <w:t xml:space="preserve">  </w:t>
      </w:r>
    </w:p>
    <w:p>
      <w:pPr>
        <w:pStyle w:val="167"/>
      </w:pPr>
      <w:r>
        <w:rPr>
          <w:rFonts w:hint="eastAsia"/>
        </w:rPr>
        <w:t>乔木非检疫对象有害生物危害程度或发生率不应大于树体的</w:t>
      </w:r>
      <w:r>
        <w:rPr>
          <w:rFonts w:hint="eastAsia"/>
          <w:lang w:val="en-US" w:eastAsia="zh-CN"/>
        </w:rPr>
        <w:t>5</w:t>
      </w:r>
      <w:r>
        <w:rPr>
          <w:rFonts w:hint="eastAsia"/>
        </w:rPr>
        <w:t>%，不得带有检疫性有害生物。</w:t>
      </w:r>
    </w:p>
    <w:p>
      <w:pPr>
        <w:pStyle w:val="106"/>
        <w:spacing w:before="312" w:after="312" w:line="240" w:lineRule="auto"/>
        <w:rPr>
          <w:color w:val="auto"/>
        </w:rPr>
      </w:pPr>
      <w:bookmarkStart w:id="67" w:name="_Toc112687085"/>
      <w:bookmarkStart w:id="68" w:name="_Toc112687285"/>
      <w:r>
        <w:rPr>
          <w:rStyle w:val="233"/>
          <w:rFonts w:hint="default"/>
          <w:b w:val="0"/>
          <w:color w:val="auto"/>
          <w:sz w:val="21"/>
          <w:szCs w:val="21"/>
        </w:rPr>
        <w:t>栽前准备</w:t>
      </w:r>
      <w:bookmarkEnd w:id="67"/>
      <w:bookmarkEnd w:id="68"/>
    </w:p>
    <w:p>
      <w:pPr>
        <w:pStyle w:val="107"/>
        <w:spacing w:before="156" w:after="156"/>
        <w:rPr>
          <w:bCs/>
        </w:rPr>
      </w:pPr>
      <w:bookmarkStart w:id="69" w:name="_Toc112687286"/>
      <w:bookmarkStart w:id="70" w:name="_Toc112687086"/>
      <w:bookmarkStart w:id="71" w:name="_Toc112687094"/>
      <w:bookmarkStart w:id="72" w:name="_Toc112687294"/>
      <w:r>
        <w:rPr>
          <w:rFonts w:hint="eastAsia"/>
        </w:rPr>
        <w:t>场地准备</w:t>
      </w:r>
      <w:bookmarkEnd w:id="69"/>
      <w:bookmarkEnd w:id="70"/>
    </w:p>
    <w:p>
      <w:pPr>
        <w:pStyle w:val="167"/>
      </w:pPr>
      <w:r>
        <w:rPr>
          <w:rFonts w:hint="eastAsia"/>
        </w:rPr>
        <w:t>栽植前应充分熟悉设计内容，结合设计图纸进行现场勘查核对，组织技术交底和答疑。</w:t>
      </w:r>
    </w:p>
    <w:p>
      <w:pPr>
        <w:pStyle w:val="167"/>
      </w:pPr>
      <w:r>
        <w:rPr>
          <w:rFonts w:hint="eastAsia"/>
        </w:rPr>
        <w:t>对栽植地的环境、土质、地下水位、市政设施、建</w:t>
      </w:r>
      <w:r>
        <w:rPr>
          <w:rFonts w:hint="eastAsia"/>
          <w:lang w:eastAsia="zh-CN"/>
        </w:rPr>
        <w:t>（构）</w:t>
      </w:r>
      <w:r>
        <w:rPr>
          <w:rFonts w:hint="eastAsia"/>
        </w:rPr>
        <w:t xml:space="preserve">筑物及植物等相关影响因素作详细调查，编制施工组织设计。 </w:t>
      </w:r>
    </w:p>
    <w:p>
      <w:pPr>
        <w:pStyle w:val="167"/>
      </w:pPr>
      <w:r>
        <w:rPr>
          <w:rFonts w:hint="eastAsia"/>
        </w:rPr>
        <w:t>施工范围内有市政设施、建（构）筑物等在建工程，且对栽植施工存在影响时，应在其完工验收合格后再进行栽植。</w:t>
      </w:r>
    </w:p>
    <w:p>
      <w:pPr>
        <w:pStyle w:val="167"/>
      </w:pPr>
      <w:r>
        <w:rPr>
          <w:rFonts w:hint="eastAsia"/>
        </w:rPr>
        <w:t>根据设计标高和现状标高应做好土方平衡计划，落实外购种植土来源和</w:t>
      </w:r>
      <w:r>
        <w:rPr>
          <w:rFonts w:hint="eastAsia"/>
          <w:lang w:eastAsia="zh-CN"/>
        </w:rPr>
        <w:t>运出</w:t>
      </w:r>
      <w:r>
        <w:rPr>
          <w:rFonts w:hint="eastAsia"/>
        </w:rPr>
        <w:t>渣土的去向。</w:t>
      </w:r>
    </w:p>
    <w:p>
      <w:pPr>
        <w:pStyle w:val="167"/>
      </w:pPr>
      <w:r>
        <w:rPr>
          <w:rFonts w:hint="eastAsia"/>
          <w:lang w:eastAsia="zh-CN"/>
        </w:rPr>
        <w:t>换填种植土之前，应依据土壤检测报告，确定种植土的成分构成及配比。</w:t>
      </w:r>
    </w:p>
    <w:p>
      <w:pPr>
        <w:pStyle w:val="167"/>
      </w:pPr>
      <w:r>
        <w:rPr>
          <w:rFonts w:hint="eastAsia"/>
        </w:rPr>
        <w:t>地形高程控制应符合竖向设计的要求。地形整理后应平顺自然，满足排水要求。新堆地形应考虑自然沉降系数，边坡应安全稳定，不超过自然安息角。土方运输、回填、压实应符合土方施工规范要求。</w:t>
      </w:r>
    </w:p>
    <w:p>
      <w:pPr>
        <w:pStyle w:val="167"/>
      </w:pPr>
      <w:r>
        <w:rPr>
          <w:rFonts w:hint="eastAsia"/>
        </w:rPr>
        <w:t>清除场地内粒径大于3</w:t>
      </w:r>
      <w:r>
        <w:t xml:space="preserve"> </w:t>
      </w:r>
      <w:r>
        <w:rPr>
          <w:rFonts w:hint="eastAsia"/>
        </w:rPr>
        <w:t>cm的砖（石）块、水泥块、宿根性杂草、树根等杂物和被污染土壤及其他有害物。</w:t>
      </w:r>
    </w:p>
    <w:p>
      <w:pPr>
        <w:pStyle w:val="107"/>
        <w:spacing w:before="156" w:after="156"/>
        <w:rPr>
          <w:kern w:val="2"/>
          <w:szCs w:val="21"/>
        </w:rPr>
      </w:pPr>
      <w:bookmarkStart w:id="73" w:name="_Toc112687287"/>
      <w:bookmarkStart w:id="74" w:name="_Toc112687087"/>
      <w:r>
        <w:rPr>
          <w:rFonts w:hint="eastAsia"/>
        </w:rPr>
        <w:t>挖树穴</w:t>
      </w:r>
      <w:bookmarkEnd w:id="73"/>
      <w:bookmarkEnd w:id="74"/>
    </w:p>
    <w:p>
      <w:pPr>
        <w:pStyle w:val="167"/>
      </w:pPr>
      <w:r>
        <w:rPr>
          <w:rFonts w:hint="eastAsia"/>
        </w:rPr>
        <w:t>定点放线应符合设计要求，位置准确，标记明显。定点时应标明中心点位置。定点标志应标明树种名称（或代号）、规格。与市政设施和建（构）筑物有冲突时，应与相关单位联系，进行调整。</w:t>
      </w:r>
    </w:p>
    <w:p>
      <w:pPr>
        <w:pStyle w:val="167"/>
      </w:pPr>
      <w:r>
        <w:rPr>
          <w:rFonts w:hint="eastAsia"/>
        </w:rPr>
        <w:t>树穴应垂直下挖，上下直径相等并大于土球或裸根根幅30</w:t>
      </w:r>
      <w:r>
        <w:t xml:space="preserve"> </w:t>
      </w:r>
      <w:r>
        <w:rPr>
          <w:rFonts w:hint="eastAsia"/>
        </w:rPr>
        <w:t>cm～40</w:t>
      </w:r>
      <w:r>
        <w:t xml:space="preserve"> </w:t>
      </w:r>
      <w:r>
        <w:rPr>
          <w:rFonts w:hint="eastAsia"/>
        </w:rPr>
        <w:t>cm，深度为穴径的3/4～4/5。挖出的表层土和底土应分别堆放。树穴底部遇有不透水层时，应挖除并回填种植土。</w:t>
      </w:r>
    </w:p>
    <w:p>
      <w:pPr>
        <w:pStyle w:val="107"/>
        <w:spacing w:before="156" w:after="156"/>
        <w:rPr>
          <w:kern w:val="2"/>
          <w:szCs w:val="21"/>
        </w:rPr>
      </w:pPr>
      <w:bookmarkStart w:id="75" w:name="_Toc112687288"/>
      <w:bookmarkStart w:id="76" w:name="_Toc112687088"/>
      <w:r>
        <w:rPr>
          <w:rFonts w:hint="eastAsia"/>
        </w:rPr>
        <w:t>选苗</w:t>
      </w:r>
      <w:bookmarkEnd w:id="75"/>
      <w:bookmarkEnd w:id="76"/>
    </w:p>
    <w:p>
      <w:pPr>
        <w:pStyle w:val="167"/>
        <w:rPr>
          <w:kern w:val="2"/>
          <w:szCs w:val="21"/>
        </w:rPr>
      </w:pPr>
      <w:r>
        <w:rPr>
          <w:rFonts w:hint="eastAsia"/>
        </w:rPr>
        <w:t>品种、规格及技术参数等应符合设计要求。</w:t>
      </w:r>
    </w:p>
    <w:p>
      <w:pPr>
        <w:pStyle w:val="167"/>
      </w:pPr>
      <w:r>
        <w:rPr>
          <w:rFonts w:hint="eastAsia"/>
        </w:rPr>
        <w:t xml:space="preserve">应选用乡土树种和引种驯化后在当地适生的乔木。乔木应生长健壮、树形良好，优先选用本地苗，不宜选用山地苗、野生苗等。 </w:t>
      </w:r>
    </w:p>
    <w:p>
      <w:pPr>
        <w:pStyle w:val="167"/>
      </w:pPr>
      <w:r>
        <w:rPr>
          <w:rFonts w:hint="eastAsia"/>
        </w:rPr>
        <w:t>不得选用检疫区的乔木，自外省市及国外引进的乔木应有植物检疫证。</w:t>
      </w:r>
    </w:p>
    <w:p>
      <w:pPr>
        <w:pStyle w:val="167"/>
      </w:pPr>
      <w:r>
        <w:rPr>
          <w:rFonts w:hint="eastAsia"/>
        </w:rPr>
        <w:t>嫁接乔木的嫁接部位应愈合良好。容器乔木无徒长、退化现象，容器完整，根系基本不外露。乔木土球（土台）应完整无破损，包扎牢固。</w:t>
      </w:r>
    </w:p>
    <w:p>
      <w:pPr>
        <w:pStyle w:val="167"/>
      </w:pPr>
      <w:r>
        <w:rPr>
          <w:rFonts w:hint="eastAsia"/>
          <w:lang w:eastAsia="zh-CN"/>
        </w:rPr>
        <w:t>常见</w:t>
      </w:r>
      <w:r>
        <w:rPr>
          <w:rFonts w:hint="eastAsia"/>
        </w:rPr>
        <w:t>常绿乔木、</w:t>
      </w:r>
      <w:r>
        <w:rPr>
          <w:rFonts w:hint="eastAsia"/>
          <w:lang w:eastAsia="zh-CN"/>
        </w:rPr>
        <w:t>常见</w:t>
      </w:r>
      <w:r>
        <w:rPr>
          <w:rFonts w:hint="eastAsia"/>
        </w:rPr>
        <w:t>落叶乔木品种分别参见附录A、附录B。</w:t>
      </w:r>
    </w:p>
    <w:p>
      <w:pPr>
        <w:pStyle w:val="107"/>
        <w:spacing w:before="156" w:after="156"/>
        <w:rPr>
          <w:rFonts w:hAnsi="黑体"/>
        </w:rPr>
      </w:pPr>
      <w:bookmarkStart w:id="77" w:name="_Toc112687289"/>
      <w:bookmarkStart w:id="78" w:name="_Toc112687089"/>
      <w:r>
        <w:rPr>
          <w:rFonts w:hint="eastAsia"/>
        </w:rPr>
        <w:t>修剪</w:t>
      </w:r>
      <w:bookmarkEnd w:id="77"/>
      <w:bookmarkEnd w:id="78"/>
    </w:p>
    <w:p>
      <w:pPr>
        <w:pStyle w:val="67"/>
        <w:spacing w:before="156" w:after="156"/>
      </w:pPr>
      <w:r>
        <w:rPr>
          <w:rFonts w:hint="eastAsia"/>
        </w:rPr>
        <w:t>一般要求</w:t>
      </w:r>
    </w:p>
    <w:p>
      <w:pPr>
        <w:pStyle w:val="176"/>
        <w:numPr>
          <w:ilvl w:val="0"/>
          <w:numId w:val="33"/>
        </w:numPr>
      </w:pPr>
      <w:r>
        <w:rPr>
          <w:rFonts w:hint="eastAsia"/>
        </w:rPr>
        <w:t>整形修剪应符合设计要求，设计无要求时，应保持原树形；</w:t>
      </w:r>
    </w:p>
    <w:p>
      <w:pPr>
        <w:pStyle w:val="176"/>
      </w:pPr>
      <w:r>
        <w:rPr>
          <w:rFonts w:hint="eastAsia"/>
        </w:rPr>
        <w:t>栽植前修剪应以疏枝为主，剪除枯死枝、</w:t>
      </w:r>
      <w:r>
        <w:rPr>
          <w:rFonts w:hint="eastAsia" w:cs="黑体"/>
          <w:bCs/>
        </w:rPr>
        <w:t>徒长枝，剪除或短截</w:t>
      </w:r>
      <w:r>
        <w:rPr>
          <w:rFonts w:hint="eastAsia"/>
        </w:rPr>
        <w:t>病虫枝、伤残枝；</w:t>
      </w:r>
    </w:p>
    <w:p>
      <w:pPr>
        <w:pStyle w:val="176"/>
      </w:pPr>
      <w:r>
        <w:rPr>
          <w:rFonts w:hint="eastAsia"/>
        </w:rPr>
        <w:t>修剪枝条或树根，截面最小直径大于2</w:t>
      </w:r>
      <w:r>
        <w:t xml:space="preserve"> </w:t>
      </w:r>
      <w:r>
        <w:rPr>
          <w:rFonts w:hint="eastAsia"/>
        </w:rPr>
        <w:t>cm时，截口面应涂抹</w:t>
      </w:r>
      <w:r>
        <w:rPr>
          <w:rFonts w:hint="eastAsia"/>
          <w:lang w:eastAsia="zh-CN"/>
        </w:rPr>
        <w:t>愈合</w:t>
      </w:r>
      <w:r>
        <w:rPr>
          <w:rFonts w:hint="eastAsia"/>
        </w:rPr>
        <w:t>防腐剂。</w:t>
      </w:r>
    </w:p>
    <w:p>
      <w:pPr>
        <w:pStyle w:val="67"/>
        <w:spacing w:before="156" w:after="156"/>
        <w:rPr>
          <w:rFonts w:hint="eastAsia"/>
        </w:rPr>
      </w:pPr>
      <w:r>
        <w:rPr>
          <w:rFonts w:hint="eastAsia"/>
        </w:rPr>
        <w:t xml:space="preserve">常绿乔木 </w:t>
      </w:r>
    </w:p>
    <w:p>
      <w:pPr>
        <w:pStyle w:val="58"/>
        <w:ind w:firstLine="420"/>
      </w:pPr>
      <w:r>
        <w:rPr>
          <w:rFonts w:hint="eastAsia"/>
        </w:rPr>
        <w:t>应及时剪除竞争枝，松树类剪除枝条时基部应留橛1</w:t>
      </w:r>
      <w:r>
        <w:t xml:space="preserve"> </w:t>
      </w:r>
      <w:r>
        <w:rPr>
          <w:rFonts w:hint="eastAsia"/>
        </w:rPr>
        <w:t>cm～2</w:t>
      </w:r>
      <w:r>
        <w:t xml:space="preserve"> </w:t>
      </w:r>
      <w:r>
        <w:rPr>
          <w:rFonts w:hint="eastAsia"/>
        </w:rPr>
        <w:t>cm，具有圆头形、塔形等较规则形状的树冠宜疏剪，柏类乔木不宜修剪。</w:t>
      </w:r>
    </w:p>
    <w:p>
      <w:pPr>
        <w:pStyle w:val="67"/>
        <w:spacing w:before="156" w:after="156"/>
        <w:rPr>
          <w:rFonts w:hint="eastAsia"/>
        </w:rPr>
      </w:pPr>
      <w:r>
        <w:rPr>
          <w:rFonts w:hint="eastAsia"/>
        </w:rPr>
        <w:t>落叶乔木</w:t>
      </w:r>
    </w:p>
    <w:p>
      <w:pPr>
        <w:pStyle w:val="58"/>
        <w:ind w:firstLine="420"/>
        <w:rPr>
          <w:color w:val="FF0000"/>
        </w:rPr>
      </w:pPr>
      <w:r>
        <w:rPr>
          <w:rFonts w:hint="eastAsia"/>
        </w:rPr>
        <w:t>应适度轻剪。剪除树冠的过密枝、树干的萌蘖枝；短截根系的劈裂根、病虫根、过长根等。</w:t>
      </w:r>
    </w:p>
    <w:p>
      <w:pPr>
        <w:pStyle w:val="67"/>
        <w:spacing w:before="156" w:after="156"/>
      </w:pPr>
      <w:r>
        <w:rPr>
          <w:rFonts w:hint="eastAsia"/>
        </w:rPr>
        <w:t>行道树</w:t>
      </w:r>
    </w:p>
    <w:p>
      <w:pPr>
        <w:pStyle w:val="58"/>
        <w:ind w:firstLine="420"/>
      </w:pPr>
      <w:r>
        <w:rPr>
          <w:rFonts w:hint="eastAsia"/>
        </w:rPr>
        <w:t>应保持同条道路的树木外形骨架、分枝点高度基本一致，主、侧枝分布均匀。</w:t>
      </w:r>
    </w:p>
    <w:p>
      <w:pPr>
        <w:pStyle w:val="67"/>
        <w:spacing w:before="156" w:after="156"/>
      </w:pPr>
      <w:r>
        <w:rPr>
          <w:rFonts w:hint="eastAsia"/>
        </w:rPr>
        <w:t>大树</w:t>
      </w:r>
    </w:p>
    <w:p>
      <w:pPr>
        <w:pStyle w:val="58"/>
        <w:ind w:firstLine="420"/>
        <w:rPr>
          <w:color w:val="FF0000"/>
        </w:rPr>
      </w:pPr>
      <w:r>
        <w:rPr>
          <w:rFonts w:hint="eastAsia"/>
        </w:rPr>
        <w:t>起挖应适当对树冠进行疏剪或回缩处理，不得过度修剪或截干。落叶大树树冠修剪可剪去枝条数量的1/4～1/3，应保留3级及以上分枝。常绿大树树冠修剪采取疏剪方法，应保留完整的树冠和树形。</w:t>
      </w:r>
    </w:p>
    <w:p>
      <w:pPr>
        <w:pStyle w:val="67"/>
        <w:spacing w:before="156" w:after="156"/>
      </w:pPr>
      <w:r>
        <w:rPr>
          <w:rFonts w:hint="eastAsia"/>
        </w:rPr>
        <w:t>造型树</w:t>
      </w:r>
    </w:p>
    <w:p>
      <w:pPr>
        <w:pStyle w:val="58"/>
        <w:ind w:firstLine="420"/>
      </w:pPr>
      <w:r>
        <w:rPr>
          <w:rFonts w:hint="eastAsia"/>
        </w:rPr>
        <w:t>修剪方式因树种及培育目的而定，以疏剪为主。修剪后应保持造型完整、冠幅丰满、干冠比例适宜。</w:t>
      </w:r>
    </w:p>
    <w:p>
      <w:pPr>
        <w:pStyle w:val="107"/>
        <w:spacing w:before="156" w:after="156"/>
        <w:rPr>
          <w:kern w:val="2"/>
          <w:szCs w:val="21"/>
        </w:rPr>
      </w:pPr>
      <w:bookmarkStart w:id="79" w:name="_Toc112687290"/>
      <w:bookmarkStart w:id="80" w:name="_Toc112687090"/>
      <w:r>
        <w:rPr>
          <w:rFonts w:hint="eastAsia"/>
        </w:rPr>
        <w:t>起挖</w:t>
      </w:r>
      <w:bookmarkEnd w:id="79"/>
      <w:bookmarkEnd w:id="80"/>
    </w:p>
    <w:p>
      <w:pPr>
        <w:pStyle w:val="67"/>
        <w:spacing w:before="156" w:after="156"/>
        <w:rPr>
          <w:rFonts w:hint="eastAsia" w:eastAsia="宋体"/>
          <w:color w:val="FF0000"/>
        </w:rPr>
      </w:pPr>
      <w:r>
        <w:rPr>
          <w:rFonts w:hint="eastAsia"/>
        </w:rPr>
        <w:t>一般要求</w:t>
      </w:r>
    </w:p>
    <w:p>
      <w:pPr>
        <w:pStyle w:val="176"/>
        <w:numPr>
          <w:ilvl w:val="0"/>
          <w:numId w:val="34"/>
        </w:numPr>
      </w:pPr>
      <w:r>
        <w:rPr>
          <w:rFonts w:hint="eastAsia"/>
        </w:rPr>
        <w:t>起挖地土壤过湿时应提前开沟排水，过干时应提前1天～3天浇水；</w:t>
      </w:r>
    </w:p>
    <w:p>
      <w:pPr>
        <w:pStyle w:val="176"/>
        <w:rPr>
          <w:color w:val="000000"/>
        </w:rPr>
      </w:pPr>
      <w:r>
        <w:rPr>
          <w:rFonts w:hint="eastAsia"/>
          <w:color w:val="000000"/>
        </w:rPr>
        <w:t>起挖前应做好支撑或牵引拢冠，防止树体不稳、倒伏；</w:t>
      </w:r>
    </w:p>
    <w:p>
      <w:pPr>
        <w:pStyle w:val="176"/>
      </w:pPr>
      <w:r>
        <w:rPr>
          <w:rFonts w:hint="eastAsia"/>
        </w:rPr>
        <w:t>起挖前应随机选取3株～5株作为样本，观察土壤土质及干湿程度，确保土球完整；</w:t>
      </w:r>
    </w:p>
    <w:p>
      <w:pPr>
        <w:pStyle w:val="176"/>
      </w:pPr>
      <w:r>
        <w:rPr>
          <w:rFonts w:hint="eastAsia"/>
        </w:rPr>
        <w:t>样地土壤为沙壤土等不能带完整土球的不应选定为带土球移植乔木；</w:t>
      </w:r>
    </w:p>
    <w:p>
      <w:pPr>
        <w:pStyle w:val="176"/>
      </w:pPr>
      <w:r>
        <w:rPr>
          <w:rFonts w:hint="eastAsia"/>
        </w:rPr>
        <w:t>起挖土球、土台前应先去除表层土，去除深度3</w:t>
      </w:r>
      <w:r>
        <w:t xml:space="preserve"> </w:t>
      </w:r>
      <w:r>
        <w:rPr>
          <w:rFonts w:hint="eastAsia"/>
        </w:rPr>
        <w:t>cm～8</w:t>
      </w:r>
      <w:r>
        <w:t xml:space="preserve"> </w:t>
      </w:r>
      <w:r>
        <w:rPr>
          <w:rFonts w:hint="eastAsia"/>
        </w:rPr>
        <w:t>cm，应接近表土根；</w:t>
      </w:r>
    </w:p>
    <w:p>
      <w:pPr>
        <w:pStyle w:val="176"/>
      </w:pPr>
      <w:r>
        <w:rPr>
          <w:rFonts w:hint="eastAsia"/>
        </w:rPr>
        <w:t>土球直径≤2</w:t>
      </w:r>
      <w:r>
        <w:t xml:space="preserve"> </w:t>
      </w:r>
      <w:r>
        <w:rPr>
          <w:rFonts w:hint="eastAsia"/>
        </w:rPr>
        <w:t>m时，应采用土球移栽；土球直径＞2</w:t>
      </w:r>
      <w:r>
        <w:t xml:space="preserve"> </w:t>
      </w:r>
      <w:r>
        <w:rPr>
          <w:rFonts w:hint="eastAsia"/>
        </w:rPr>
        <w:t>m时，应采用土台移栽。土球、土台包装应牢固无松动。</w:t>
      </w:r>
    </w:p>
    <w:p>
      <w:pPr>
        <w:pStyle w:val="67"/>
        <w:spacing w:before="156" w:after="156"/>
        <w:rPr>
          <w:kern w:val="2"/>
          <w:szCs w:val="21"/>
        </w:rPr>
      </w:pPr>
      <w:r>
        <w:rPr>
          <w:rFonts w:hint="eastAsia"/>
        </w:rPr>
        <w:t>常绿乔木</w:t>
      </w:r>
    </w:p>
    <w:p>
      <w:pPr>
        <w:pStyle w:val="58"/>
        <w:ind w:firstLine="420"/>
        <w:rPr>
          <w:color w:val="FF0000"/>
        </w:rPr>
      </w:pPr>
      <w:r>
        <w:rPr>
          <w:rFonts w:hint="eastAsia"/>
        </w:rPr>
        <w:t>常绿乔木应带土球。常绿阔叶乔木土球直径应为乔木胸径的8倍～10倍，且不得小于30</w:t>
      </w:r>
      <w:r>
        <w:t xml:space="preserve"> </w:t>
      </w:r>
      <w:r>
        <w:rPr>
          <w:rFonts w:hint="eastAsia"/>
        </w:rPr>
        <w:t>cm。常绿针叶乔木起苗土球直径，以乔木地径确定的，应为地径的9倍～10倍，且不得小于30</w:t>
      </w:r>
      <w:r>
        <w:t xml:space="preserve"> </w:t>
      </w:r>
      <w:r>
        <w:rPr>
          <w:rFonts w:hint="eastAsia"/>
        </w:rPr>
        <w:t>cm；以乔木高度确定的，应符合表4的要求。土球高度应为土球直径的4/5，土球底部直径不得小于土球直径的1/3。</w:t>
      </w:r>
    </w:p>
    <w:p>
      <w:pPr>
        <w:pStyle w:val="114"/>
        <w:spacing w:before="156" w:after="156"/>
        <w:rPr>
          <w:kern w:val="2"/>
          <w:szCs w:val="21"/>
        </w:rPr>
      </w:pPr>
      <w:r>
        <w:rPr>
          <w:rFonts w:hint="eastAsia"/>
        </w:rPr>
        <w:t>常绿针叶乔木土球直径要求</w:t>
      </w:r>
    </w:p>
    <w:tbl>
      <w:tblPr>
        <w:tblStyle w:val="28"/>
        <w:tblW w:w="946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800"/>
        <w:gridCol w:w="1000"/>
        <w:gridCol w:w="983"/>
        <w:gridCol w:w="933"/>
        <w:gridCol w:w="1050"/>
        <w:gridCol w:w="1100"/>
        <w:gridCol w:w="1184"/>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38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常绿针叶乔木高度（</w:t>
            </w:r>
            <w:r>
              <w:rPr>
                <w:rFonts w:hint="eastAsia"/>
                <w:sz w:val="18"/>
                <w:szCs w:val="18"/>
              </w:rPr>
              <w:t>m</w:t>
            </w:r>
            <w:r>
              <w:rPr>
                <w:rFonts w:hint="eastAsia" w:ascii="宋体" w:hAnsi="宋体"/>
                <w:sz w:val="18"/>
                <w:szCs w:val="18"/>
              </w:rPr>
              <w:t>）</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Times New Roman" w:hAnsi="宋体"/>
                <w:sz w:val="18"/>
                <w:szCs w:val="18"/>
              </w:rPr>
            </w:pPr>
            <w:r>
              <w:rPr>
                <w:rFonts w:hint="eastAsia" w:ascii="宋体" w:hAnsi="宋体"/>
                <w:sz w:val="18"/>
                <w:szCs w:val="18"/>
              </w:rPr>
              <w:t>＜</w:t>
            </w:r>
            <w:r>
              <w:rPr>
                <w:rFonts w:hint="eastAsia"/>
                <w:sz w:val="18"/>
                <w:szCs w:val="18"/>
              </w:rPr>
              <w:t>2.5</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2.5</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3.0</w:t>
            </w:r>
          </w:p>
        </w:tc>
        <w:tc>
          <w:tcPr>
            <w:tcW w:w="98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3.0</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4.0</w:t>
            </w:r>
          </w:p>
        </w:tc>
        <w:tc>
          <w:tcPr>
            <w:tcW w:w="93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4.0</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5.0</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5.0</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6.0</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6.0</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7.0</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sz w:val="18"/>
                <w:szCs w:val="18"/>
              </w:rPr>
              <w:t>7.0</w:t>
            </w:r>
            <w:r>
              <w:rPr>
                <w:rFonts w:hint="eastAsia" w:ascii="宋体" w:hAnsi="宋体"/>
                <w:sz w:val="18"/>
                <w:szCs w:val="18"/>
              </w:rPr>
              <w:t>≤</w:t>
            </w:r>
          </w:p>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8.0</w:t>
            </w:r>
          </w:p>
        </w:tc>
        <w:tc>
          <w:tcPr>
            <w:tcW w:w="103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Times New Roman" w:hAnsi="宋体"/>
                <w:sz w:val="18"/>
                <w:szCs w:val="18"/>
              </w:rPr>
            </w:pPr>
            <w:r>
              <w:rPr>
                <w:rFonts w:hint="eastAsia" w:ascii="宋体" w:hAnsi="宋体"/>
                <w:sz w:val="18"/>
                <w:szCs w:val="18"/>
              </w:rPr>
              <w:t>≥</w:t>
            </w:r>
            <w:r>
              <w:rPr>
                <w:rFonts w:hint="eastAsia"/>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38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土球直径（</w:t>
            </w:r>
            <w:r>
              <w:rPr>
                <w:rFonts w:hint="eastAsia"/>
                <w:sz w:val="18"/>
                <w:szCs w:val="18"/>
              </w:rPr>
              <w:t>cm</w:t>
            </w:r>
            <w:r>
              <w:rPr>
                <w:rFonts w:hint="eastAsia" w:ascii="宋体" w:hAnsi="宋体"/>
                <w:sz w:val="18"/>
                <w:szCs w:val="18"/>
              </w:rPr>
              <w:t>）</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Times New Roman" w:hAnsi="宋体"/>
                <w:sz w:val="18"/>
                <w:szCs w:val="18"/>
              </w:rPr>
            </w:pPr>
            <w:r>
              <w:rPr>
                <w:rFonts w:hint="eastAsia" w:ascii="宋体" w:hAnsi="宋体"/>
                <w:sz w:val="18"/>
                <w:szCs w:val="18"/>
              </w:rPr>
              <w:t>≥</w:t>
            </w:r>
            <w:r>
              <w:rPr>
                <w:rFonts w:hint="eastAsia"/>
                <w:sz w:val="18"/>
                <w:szCs w:val="18"/>
              </w:rPr>
              <w:t>50</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70</w:t>
            </w:r>
          </w:p>
        </w:tc>
        <w:tc>
          <w:tcPr>
            <w:tcW w:w="98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90</w:t>
            </w:r>
          </w:p>
        </w:tc>
        <w:tc>
          <w:tcPr>
            <w:tcW w:w="93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110</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130</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150</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180</w:t>
            </w:r>
          </w:p>
        </w:tc>
        <w:tc>
          <w:tcPr>
            <w:tcW w:w="1033"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w:t>
            </w:r>
            <w:r>
              <w:rPr>
                <w:rFonts w:hint="eastAsia"/>
                <w:sz w:val="18"/>
                <w:szCs w:val="18"/>
              </w:rPr>
              <w:t>200</w:t>
            </w:r>
          </w:p>
        </w:tc>
      </w:tr>
    </w:tbl>
    <w:p>
      <w:pPr>
        <w:pStyle w:val="67"/>
        <w:spacing w:before="156" w:after="156"/>
        <w:rPr>
          <w:rFonts w:hint="eastAsia"/>
        </w:rPr>
      </w:pPr>
      <w:r>
        <w:rPr>
          <w:rFonts w:hint="eastAsia"/>
        </w:rPr>
        <w:t xml:space="preserve">落叶乔木   </w:t>
      </w:r>
    </w:p>
    <w:p>
      <w:pPr>
        <w:pStyle w:val="58"/>
        <w:ind w:firstLine="420"/>
      </w:pPr>
      <w:r>
        <w:rPr>
          <w:rFonts w:hint="eastAsia"/>
        </w:rPr>
        <w:t>胸径8</w:t>
      </w:r>
      <w:r>
        <w:rPr>
          <w:w w:val="50"/>
        </w:rPr>
        <w:t xml:space="preserve"> </w:t>
      </w:r>
      <w:r>
        <w:rPr>
          <w:rFonts w:hint="eastAsia"/>
        </w:rPr>
        <w:t>cm</w:t>
      </w:r>
      <w:r>
        <w:t xml:space="preserve"> </w:t>
      </w:r>
      <w:r>
        <w:rPr>
          <w:rFonts w:hint="eastAsia"/>
        </w:rPr>
        <w:t>以上的落叶乔木应带土球；胸径8</w:t>
      </w:r>
      <w:r>
        <w:t xml:space="preserve"> </w:t>
      </w:r>
      <w:r>
        <w:rPr>
          <w:rFonts w:hint="eastAsia"/>
        </w:rPr>
        <w:t>cm</w:t>
      </w:r>
      <w:r>
        <w:t xml:space="preserve"> </w:t>
      </w:r>
      <w:r>
        <w:rPr>
          <w:rFonts w:hint="eastAsia"/>
        </w:rPr>
        <w:t>以下的落叶乔木在休眠期可采用裸根栽植，应保留护心土，非休眠期应采用土球栽植。带土球起挖应符合以下要求：土球直径应为胸径的6倍～8倍，土球高度应为土球直径的2/3，土球底部直径不得小于土球直径的1/3。</w:t>
      </w:r>
    </w:p>
    <w:p>
      <w:pPr>
        <w:pStyle w:val="67"/>
        <w:spacing w:before="156" w:after="156"/>
        <w:rPr>
          <w:kern w:val="2"/>
          <w:szCs w:val="21"/>
        </w:rPr>
      </w:pPr>
      <w:r>
        <w:rPr>
          <w:rFonts w:hint="eastAsia"/>
        </w:rPr>
        <w:t>大树</w:t>
      </w:r>
    </w:p>
    <w:p>
      <w:pPr>
        <w:pStyle w:val="58"/>
        <w:ind w:firstLine="420"/>
      </w:pPr>
      <w:r>
        <w:rPr>
          <w:rFonts w:hint="eastAsia"/>
        </w:rPr>
        <w:t xml:space="preserve">树根应做断根处理，断口应平滑无劈裂，且与土球表面齐平。 </w:t>
      </w:r>
      <w:r>
        <w:t>当土球直径</w:t>
      </w:r>
      <w:r>
        <w:rPr>
          <w:rFonts w:hint="eastAsia" w:cs="Arial"/>
        </w:rPr>
        <w:t>≥</w:t>
      </w:r>
      <w:r>
        <w:rPr>
          <w:rFonts w:hint="eastAsia"/>
        </w:rPr>
        <w:t>1.5</w:t>
      </w:r>
      <w:r>
        <w:t xml:space="preserve"> </w:t>
      </w:r>
      <w:r>
        <w:rPr>
          <w:rFonts w:hint="eastAsia"/>
        </w:rPr>
        <w:t>m</w:t>
      </w:r>
      <w:r>
        <w:t xml:space="preserve"> 时</w:t>
      </w:r>
      <w:r>
        <w:rPr>
          <w:rFonts w:hint="eastAsia"/>
        </w:rPr>
        <w:t>应作封底处理，移栽应带土球，常绿针叶大树土球直径（土台边长）应符合表5的要求，落叶或常绿阔叶大树土球直径（土台边长）应符合表6的要求；土台包装的箱板应设立支柱，稳定牢固。</w:t>
      </w:r>
    </w:p>
    <w:p>
      <w:pPr>
        <w:pStyle w:val="114"/>
        <w:spacing w:before="156" w:after="156"/>
        <w:rPr>
          <w:kern w:val="2"/>
          <w:szCs w:val="21"/>
        </w:rPr>
      </w:pPr>
      <w:r>
        <w:rPr>
          <w:rFonts w:hint="eastAsia"/>
        </w:rPr>
        <w:t>常绿针叶大树土球直径（土台边长）要求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386"/>
        <w:gridCol w:w="1275"/>
        <w:gridCol w:w="1418"/>
        <w:gridCol w:w="1417"/>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361"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rPr>
                <w:rFonts w:ascii="宋体" w:hAnsi="宋体"/>
                <w:sz w:val="18"/>
                <w:szCs w:val="18"/>
              </w:rPr>
            </w:pPr>
            <w:r>
              <w:rPr>
                <w:rFonts w:hint="eastAsia" w:ascii="宋体" w:hAnsi="宋体"/>
                <w:sz w:val="18"/>
                <w:szCs w:val="18"/>
              </w:rPr>
              <w:t>常绿针叶大树高度（m）</w:t>
            </w:r>
          </w:p>
        </w:tc>
        <w:tc>
          <w:tcPr>
            <w:tcW w:w="1386"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6.0≤H＜7.0</w:t>
            </w:r>
          </w:p>
        </w:tc>
        <w:tc>
          <w:tcPr>
            <w:tcW w:w="1275"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7.0≤H＜8.0</w:t>
            </w:r>
          </w:p>
        </w:tc>
        <w:tc>
          <w:tcPr>
            <w:tcW w:w="1418"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8.0≤H＜10.0</w:t>
            </w:r>
          </w:p>
        </w:tc>
        <w:tc>
          <w:tcPr>
            <w:tcW w:w="1417"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10.0≤H＜15.0</w:t>
            </w:r>
          </w:p>
        </w:tc>
        <w:tc>
          <w:tcPr>
            <w:tcW w:w="1469"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15.0≤H＜20.0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361"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土球直径（土台边长（cm）</w:t>
            </w:r>
          </w:p>
        </w:tc>
        <w:tc>
          <w:tcPr>
            <w:tcW w:w="1386"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ind w:firstLine="360"/>
              <w:jc w:val="center"/>
              <w:rPr>
                <w:rFonts w:ascii="宋体" w:hAnsi="宋体"/>
                <w:sz w:val="18"/>
                <w:szCs w:val="18"/>
              </w:rPr>
            </w:pPr>
            <w:r>
              <w:rPr>
                <w:rFonts w:hint="eastAsia" w:ascii="宋体" w:hAnsi="宋体"/>
                <w:sz w:val="18"/>
                <w:szCs w:val="18"/>
              </w:rPr>
              <w:t>≥150</w:t>
            </w:r>
          </w:p>
        </w:tc>
        <w:tc>
          <w:tcPr>
            <w:tcW w:w="1275"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ind w:firstLine="360"/>
              <w:jc w:val="center"/>
              <w:rPr>
                <w:rFonts w:ascii="宋体" w:hAnsi="宋体"/>
                <w:sz w:val="18"/>
                <w:szCs w:val="18"/>
              </w:rPr>
            </w:pPr>
            <w:r>
              <w:rPr>
                <w:rFonts w:hint="eastAsia" w:ascii="宋体" w:hAnsi="宋体"/>
                <w:sz w:val="18"/>
                <w:szCs w:val="18"/>
              </w:rPr>
              <w:t>≥180</w:t>
            </w:r>
          </w:p>
        </w:tc>
        <w:tc>
          <w:tcPr>
            <w:tcW w:w="1418"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ind w:firstLine="360"/>
              <w:jc w:val="center"/>
              <w:rPr>
                <w:rFonts w:ascii="宋体" w:hAnsi="宋体"/>
                <w:sz w:val="18"/>
                <w:szCs w:val="18"/>
              </w:rPr>
            </w:pPr>
            <w:r>
              <w:rPr>
                <w:rFonts w:hint="eastAsia" w:ascii="宋体" w:hAnsi="宋体"/>
                <w:sz w:val="18"/>
                <w:szCs w:val="18"/>
              </w:rPr>
              <w:t>≥200</w:t>
            </w:r>
          </w:p>
        </w:tc>
        <w:tc>
          <w:tcPr>
            <w:tcW w:w="1417"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jc w:val="center"/>
              <w:rPr>
                <w:rFonts w:ascii="宋体" w:hAnsi="宋体"/>
                <w:sz w:val="18"/>
                <w:szCs w:val="18"/>
              </w:rPr>
            </w:pPr>
            <w:r>
              <w:rPr>
                <w:rFonts w:hint="eastAsia" w:ascii="宋体" w:hAnsi="宋体"/>
                <w:sz w:val="18"/>
                <w:szCs w:val="18"/>
              </w:rPr>
              <w:t>≥250</w:t>
            </w:r>
          </w:p>
        </w:tc>
        <w:tc>
          <w:tcPr>
            <w:tcW w:w="1469" w:type="dxa"/>
            <w:tcBorders>
              <w:top w:val="single" w:color="auto" w:sz="4" w:space="0"/>
              <w:left w:val="single" w:color="auto" w:sz="4" w:space="0"/>
              <w:bottom w:val="single" w:color="auto" w:sz="4" w:space="0"/>
              <w:right w:val="single" w:color="auto" w:sz="4" w:space="0"/>
            </w:tcBorders>
            <w:noWrap w:val="0"/>
            <w:vAlign w:val="bottom"/>
          </w:tcPr>
          <w:p>
            <w:pPr>
              <w:snapToGrid w:val="0"/>
              <w:spacing w:line="360" w:lineRule="auto"/>
              <w:ind w:firstLine="360"/>
              <w:jc w:val="center"/>
              <w:rPr>
                <w:rFonts w:ascii="宋体" w:hAnsi="宋体"/>
                <w:sz w:val="18"/>
                <w:szCs w:val="18"/>
              </w:rPr>
            </w:pPr>
            <w:r>
              <w:rPr>
                <w:rFonts w:hint="eastAsia" w:ascii="宋体" w:hAnsi="宋体"/>
                <w:sz w:val="18"/>
                <w:szCs w:val="18"/>
              </w:rPr>
              <w:t>≥300</w:t>
            </w:r>
          </w:p>
        </w:tc>
      </w:tr>
    </w:tbl>
    <w:p>
      <w:pPr>
        <w:pStyle w:val="58"/>
        <w:ind w:firstLine="0" w:firstLineChars="0"/>
      </w:pPr>
    </w:p>
    <w:p>
      <w:pPr>
        <w:pStyle w:val="114"/>
        <w:spacing w:before="156" w:after="156"/>
        <w:rPr>
          <w:kern w:val="2"/>
          <w:szCs w:val="21"/>
        </w:rPr>
      </w:pPr>
      <w:r>
        <w:rPr>
          <w:rFonts w:hint="eastAsia"/>
        </w:rPr>
        <w:t>落叶或常绿阔叶大树土球直径（土台边长）要求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1227"/>
        <w:gridCol w:w="1374"/>
        <w:gridCol w:w="1350"/>
        <w:gridCol w:w="1305"/>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76"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落叶或常绿阔叶大树胸径（cm）</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20≤Ø＜30</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30≤Ø＜40</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40≤Ø＜50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50≤Ø＜60</w:t>
            </w:r>
          </w:p>
        </w:tc>
        <w:tc>
          <w:tcPr>
            <w:tcW w:w="1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60≤Ø＜70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67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sz w:val="18"/>
                <w:szCs w:val="18"/>
              </w:rPr>
            </w:pPr>
            <w:r>
              <w:rPr>
                <w:rFonts w:hint="eastAsia" w:ascii="宋体" w:hAnsi="宋体"/>
                <w:sz w:val="18"/>
                <w:szCs w:val="18"/>
              </w:rPr>
              <w:t>土球直径（土台边长（cm）</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≥120</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≥180</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≥240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 w:val="18"/>
                <w:szCs w:val="18"/>
              </w:rPr>
            </w:pPr>
            <w:r>
              <w:rPr>
                <w:rFonts w:hint="eastAsia" w:ascii="宋体" w:hAnsi="宋体"/>
                <w:sz w:val="18"/>
                <w:szCs w:val="18"/>
              </w:rPr>
              <w:t>≥300</w:t>
            </w:r>
          </w:p>
        </w:tc>
        <w:tc>
          <w:tcPr>
            <w:tcW w:w="1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360"/>
              <w:jc w:val="center"/>
              <w:rPr>
                <w:rFonts w:ascii="宋体" w:hAnsi="宋体"/>
                <w:sz w:val="18"/>
                <w:szCs w:val="18"/>
              </w:rPr>
            </w:pPr>
            <w:r>
              <w:rPr>
                <w:rFonts w:hint="eastAsia" w:ascii="宋体" w:hAnsi="宋体"/>
                <w:sz w:val="18"/>
                <w:szCs w:val="18"/>
              </w:rPr>
              <w:t>≥360</w:t>
            </w:r>
          </w:p>
        </w:tc>
      </w:tr>
    </w:tbl>
    <w:p>
      <w:pPr>
        <w:pStyle w:val="58"/>
        <w:ind w:firstLine="0" w:firstLineChars="0"/>
      </w:pPr>
    </w:p>
    <w:p>
      <w:pPr>
        <w:pStyle w:val="67"/>
        <w:spacing w:before="156" w:after="156"/>
        <w:rPr>
          <w:kern w:val="2"/>
          <w:szCs w:val="21"/>
        </w:rPr>
      </w:pPr>
      <w:r>
        <w:rPr>
          <w:rFonts w:hint="eastAsia"/>
        </w:rPr>
        <w:t>造型树</w:t>
      </w:r>
    </w:p>
    <w:p>
      <w:pPr>
        <w:pStyle w:val="58"/>
        <w:ind w:firstLine="420"/>
      </w:pPr>
      <w:r>
        <w:rPr>
          <w:rFonts w:hint="eastAsia"/>
        </w:rPr>
        <w:t>土球大小应为同规格乔木土球的1.1倍～1.2倍。土球应捆绑包裹牢固，根系不应外露。容器培植的造型树，应带盆起挖。</w:t>
      </w:r>
    </w:p>
    <w:p>
      <w:pPr>
        <w:pStyle w:val="107"/>
        <w:spacing w:before="156" w:after="156"/>
        <w:rPr>
          <w:kern w:val="2"/>
          <w:szCs w:val="21"/>
        </w:rPr>
      </w:pPr>
      <w:bookmarkStart w:id="81" w:name="_Toc112687291"/>
      <w:bookmarkStart w:id="82" w:name="_Toc112687091"/>
      <w:r>
        <w:rPr>
          <w:rFonts w:hint="eastAsia"/>
        </w:rPr>
        <w:t>包扎</w:t>
      </w:r>
      <w:bookmarkEnd w:id="81"/>
      <w:bookmarkEnd w:id="82"/>
    </w:p>
    <w:p>
      <w:pPr>
        <w:pStyle w:val="67"/>
        <w:spacing w:before="156" w:after="156"/>
        <w:rPr>
          <w:rFonts w:hint="eastAsia" w:eastAsia="宋体"/>
          <w:color w:val="FF0000"/>
        </w:rPr>
      </w:pPr>
      <w:r>
        <w:rPr>
          <w:rFonts w:hint="eastAsia"/>
        </w:rPr>
        <w:t>一般要求</w:t>
      </w:r>
    </w:p>
    <w:p>
      <w:pPr>
        <w:pStyle w:val="176"/>
        <w:numPr>
          <w:ilvl w:val="0"/>
          <w:numId w:val="35"/>
        </w:numPr>
      </w:pPr>
      <w:r>
        <w:rPr>
          <w:rFonts w:hint="eastAsia"/>
        </w:rPr>
        <w:t>树干及主枝宜用浸湿的草袋、草绳等透气软质材料严密包裹，以保温保湿，减少水分蒸发。</w:t>
      </w:r>
    </w:p>
    <w:p>
      <w:pPr>
        <w:pStyle w:val="176"/>
      </w:pPr>
      <w:r>
        <w:rPr>
          <w:rFonts w:hint="eastAsia"/>
        </w:rPr>
        <w:t>包扎应在背风、庇荫处作业。</w:t>
      </w:r>
    </w:p>
    <w:p>
      <w:pPr>
        <w:pStyle w:val="176"/>
      </w:pPr>
      <w:r>
        <w:rPr>
          <w:rFonts w:hint="eastAsia"/>
        </w:rPr>
        <w:t>包扎完成后应</w:t>
      </w:r>
      <w:r>
        <w:rPr>
          <w:rFonts w:hint="eastAsia"/>
          <w:lang w:eastAsia="zh-CN"/>
        </w:rPr>
        <w:t>在树体</w:t>
      </w:r>
      <w:r>
        <w:rPr>
          <w:rFonts w:hint="eastAsia"/>
        </w:rPr>
        <w:t>外挂标签，标签应注明树种、规格、树龄、编号和产地名称等内容。</w:t>
      </w:r>
    </w:p>
    <w:p>
      <w:pPr>
        <w:pStyle w:val="67"/>
        <w:spacing w:before="156" w:after="156"/>
        <w:rPr>
          <w:rFonts w:hint="eastAsia"/>
        </w:rPr>
      </w:pPr>
      <w:r>
        <w:rPr>
          <w:rFonts w:hint="eastAsia"/>
        </w:rPr>
        <w:t>土球包扎要求</w:t>
      </w:r>
    </w:p>
    <w:p>
      <w:pPr>
        <w:pStyle w:val="176"/>
        <w:numPr>
          <w:ilvl w:val="0"/>
          <w:numId w:val="36"/>
        </w:numPr>
      </w:pPr>
      <w:r>
        <w:rPr>
          <w:rFonts w:hint="eastAsia"/>
        </w:rPr>
        <w:t>土球直径＜50</w:t>
      </w:r>
      <w:r>
        <w:t xml:space="preserve"> </w:t>
      </w:r>
      <w:r>
        <w:rPr>
          <w:rFonts w:hint="eastAsia"/>
        </w:rPr>
        <w:t>cm时，可采用草绳等其它材料简易包扎。</w:t>
      </w:r>
    </w:p>
    <w:p>
      <w:pPr>
        <w:pStyle w:val="176"/>
      </w:pPr>
      <w:r>
        <w:rPr>
          <w:rFonts w:hint="eastAsia"/>
        </w:rPr>
        <w:t>50</w:t>
      </w:r>
      <w:r>
        <w:t xml:space="preserve"> </w:t>
      </w:r>
      <w:r>
        <w:rPr>
          <w:rFonts w:hint="eastAsia"/>
        </w:rPr>
        <w:t>cm≤土球直径≤200</w:t>
      </w:r>
      <w:r>
        <w:t xml:space="preserve"> </w:t>
      </w:r>
      <w:r>
        <w:rPr>
          <w:rFonts w:hint="eastAsia"/>
        </w:rPr>
        <w:t>cm时，可采用麻绳等较牢固的材料包扎。常用的包扎形式有井字式、五角式和橘子式等。</w:t>
      </w:r>
    </w:p>
    <w:p>
      <w:pPr>
        <w:pStyle w:val="176"/>
      </w:pPr>
      <w:r>
        <w:rPr>
          <w:rFonts w:hint="eastAsia"/>
        </w:rPr>
        <w:t>土球包扎应牢固，底部封严不漏土。</w:t>
      </w:r>
    </w:p>
    <w:p>
      <w:pPr>
        <w:pStyle w:val="67"/>
        <w:spacing w:before="156" w:after="156"/>
        <w:rPr>
          <w:kern w:val="2"/>
          <w:szCs w:val="21"/>
        </w:rPr>
      </w:pPr>
      <w:r>
        <w:rPr>
          <w:rFonts w:hint="eastAsia"/>
        </w:rPr>
        <w:t>土台包扎</w:t>
      </w:r>
    </w:p>
    <w:p>
      <w:pPr>
        <w:pStyle w:val="58"/>
        <w:ind w:firstLine="420"/>
      </w:pPr>
      <w:r>
        <w:rPr>
          <w:rFonts w:hint="eastAsia"/>
        </w:rPr>
        <w:t>土台用箱板包扎，应设立稳定牢固支柱，各箱板与支柱之间应钉装牢固无松动。</w:t>
      </w:r>
    </w:p>
    <w:p>
      <w:pPr>
        <w:pStyle w:val="67"/>
        <w:spacing w:before="156" w:after="156"/>
      </w:pPr>
      <w:r>
        <w:rPr>
          <w:rFonts w:hint="eastAsia"/>
        </w:rPr>
        <w:t>裸根包扎</w:t>
      </w:r>
    </w:p>
    <w:p>
      <w:pPr>
        <w:pStyle w:val="58"/>
        <w:ind w:firstLine="420"/>
      </w:pPr>
      <w:r>
        <w:rPr>
          <w:rFonts w:hint="eastAsia"/>
        </w:rPr>
        <w:t>根部应包裹完整无外露；可选用麻袋、草帘、软布等透气材料包裹，再采用绳、扎带等材料绑扎牢固；应保持根部水分，可采用根与根之间填充苔藓、锯末、稻草等湿润物，也可用泥浆或水凝胶等物质蘸根。</w:t>
      </w:r>
    </w:p>
    <w:p>
      <w:pPr>
        <w:pStyle w:val="107"/>
        <w:spacing w:before="156" w:after="156"/>
        <w:rPr>
          <w:kern w:val="2"/>
          <w:szCs w:val="21"/>
        </w:rPr>
      </w:pPr>
      <w:bookmarkStart w:id="83" w:name="_Toc112687292"/>
      <w:bookmarkStart w:id="84" w:name="_Toc112687092"/>
      <w:r>
        <w:rPr>
          <w:rFonts w:hint="eastAsia"/>
        </w:rPr>
        <w:t>吊装</w:t>
      </w:r>
      <w:bookmarkEnd w:id="83"/>
      <w:bookmarkEnd w:id="84"/>
    </w:p>
    <w:p>
      <w:pPr>
        <w:pStyle w:val="167"/>
      </w:pPr>
      <w:r>
        <w:rPr>
          <w:rFonts w:hint="eastAsia"/>
        </w:rPr>
        <w:t>吊装的机具、车辆的型号和吨位，应满足吊装的需要，并符合相应的安全操作规程。</w:t>
      </w:r>
    </w:p>
    <w:p>
      <w:pPr>
        <w:pStyle w:val="167"/>
      </w:pPr>
      <w:r>
        <w:rPr>
          <w:rFonts w:hint="eastAsia"/>
        </w:rPr>
        <w:t>吊装前应仔细核</w:t>
      </w:r>
      <w:r>
        <w:rPr>
          <w:rFonts w:hint="eastAsia"/>
          <w:lang w:eastAsia="zh-CN"/>
        </w:rPr>
        <w:t>对乔</w:t>
      </w:r>
      <w:r>
        <w:rPr>
          <w:rFonts w:hint="eastAsia"/>
        </w:rPr>
        <w:t>木的品种、规格、数量、质量或检疫证等内容，并在车厢底板和侧板铺垫草袋等软质材料，防止碰伤土球及树皮。</w:t>
      </w:r>
    </w:p>
    <w:p>
      <w:pPr>
        <w:pStyle w:val="167"/>
      </w:pPr>
      <w:r>
        <w:rPr>
          <w:rFonts w:hint="eastAsia"/>
        </w:rPr>
        <w:t>吊点位置应根据现场试吊确定，树干吊装绑缚处应用草绳等柔软物体包扎保护，防止树体损伤。</w:t>
      </w:r>
    </w:p>
    <w:p>
      <w:pPr>
        <w:pStyle w:val="167"/>
      </w:pPr>
      <w:r>
        <w:rPr>
          <w:rFonts w:hint="eastAsia"/>
        </w:rPr>
        <w:t>吊装应做到轻吊轻放，不得损伤根部、土球、土台和树冠。</w:t>
      </w:r>
    </w:p>
    <w:p>
      <w:pPr>
        <w:pStyle w:val="167"/>
      </w:pPr>
      <w:r>
        <w:rPr>
          <w:rFonts w:hint="eastAsia"/>
        </w:rPr>
        <w:t>将树头垫实架稳，树梢不得拖地，必要时用绳子拢冠。</w:t>
      </w:r>
    </w:p>
    <w:p>
      <w:pPr>
        <w:pStyle w:val="107"/>
        <w:spacing w:before="156" w:after="156"/>
        <w:rPr>
          <w:kern w:val="2"/>
          <w:szCs w:val="21"/>
        </w:rPr>
      </w:pPr>
      <w:bookmarkStart w:id="85" w:name="_Toc112687093"/>
      <w:bookmarkStart w:id="86" w:name="_Toc112687293"/>
      <w:r>
        <w:rPr>
          <w:rFonts w:hint="eastAsia"/>
        </w:rPr>
        <w:t>运输</w:t>
      </w:r>
      <w:bookmarkEnd w:id="85"/>
      <w:bookmarkEnd w:id="86"/>
    </w:p>
    <w:p>
      <w:pPr>
        <w:pStyle w:val="167"/>
      </w:pPr>
      <w:r>
        <w:rPr>
          <w:rFonts w:hint="eastAsia"/>
        </w:rPr>
        <w:t>运输前应对树体采取防风遮阳、保持水分的措施。</w:t>
      </w:r>
    </w:p>
    <w:p>
      <w:pPr>
        <w:pStyle w:val="167"/>
      </w:pPr>
      <w:r>
        <w:rPr>
          <w:rFonts w:hint="eastAsia"/>
        </w:rPr>
        <w:t>运输过程中应谨慎慢行，防止树体及土球损伤，及时检查并处理草绳松散、树梢拖地等情况。</w:t>
      </w:r>
    </w:p>
    <w:p>
      <w:pPr>
        <w:pStyle w:val="167"/>
      </w:pPr>
      <w:r>
        <w:rPr>
          <w:rFonts w:hint="eastAsia"/>
        </w:rPr>
        <w:t>应缩短运输时间，中途停车应选择背风阴凉处，防止日晒风吹。</w:t>
      </w:r>
    </w:p>
    <w:p>
      <w:pPr>
        <w:pStyle w:val="106"/>
        <w:spacing w:before="312" w:after="312" w:line="240" w:lineRule="auto"/>
        <w:rPr>
          <w:b/>
          <w:color w:val="auto"/>
          <w:kern w:val="2"/>
        </w:rPr>
      </w:pPr>
      <w:r>
        <w:rPr>
          <w:rStyle w:val="233"/>
          <w:rFonts w:hint="default"/>
          <w:b w:val="0"/>
          <w:bCs w:val="0"/>
          <w:color w:val="auto"/>
          <w:sz w:val="21"/>
          <w:szCs w:val="21"/>
        </w:rPr>
        <w:t>栽植作业</w:t>
      </w:r>
      <w:bookmarkEnd w:id="71"/>
      <w:bookmarkEnd w:id="72"/>
    </w:p>
    <w:p>
      <w:pPr>
        <w:pStyle w:val="107"/>
        <w:spacing w:before="156" w:after="156"/>
        <w:rPr>
          <w:rFonts w:hint="eastAsia"/>
        </w:rPr>
      </w:pPr>
      <w:bookmarkStart w:id="87" w:name="_Toc112687295"/>
      <w:bookmarkStart w:id="88" w:name="_Toc112687095"/>
      <w:bookmarkStart w:id="89" w:name="_Toc112687101"/>
      <w:bookmarkStart w:id="90" w:name="_Toc112687301"/>
      <w:r>
        <w:rPr>
          <w:rFonts w:hint="eastAsia"/>
        </w:rPr>
        <w:t>进场检验</w:t>
      </w:r>
      <w:bookmarkEnd w:id="87"/>
      <w:bookmarkEnd w:id="88"/>
      <w:r>
        <w:rPr>
          <w:rFonts w:hint="eastAsia"/>
        </w:rPr>
        <w:t>一般要求</w:t>
      </w:r>
    </w:p>
    <w:p>
      <w:pPr>
        <w:pStyle w:val="176"/>
        <w:numPr>
          <w:ilvl w:val="0"/>
          <w:numId w:val="37"/>
        </w:numPr>
      </w:pPr>
      <w:r>
        <w:rPr>
          <w:rFonts w:hint="eastAsia"/>
        </w:rPr>
        <w:t>用观察、测量的方法，检查品种、规格、数量、土球、土台、容器、姿态、生长势、有害生物等项目，并应符合设计要求；</w:t>
      </w:r>
    </w:p>
    <w:p>
      <w:pPr>
        <w:pStyle w:val="176"/>
      </w:pPr>
      <w:r>
        <w:rPr>
          <w:rFonts w:hint="eastAsia"/>
        </w:rPr>
        <w:t>土球、土台、容器应完整，包装牢固无破损；</w:t>
      </w:r>
    </w:p>
    <w:p>
      <w:pPr>
        <w:pStyle w:val="176"/>
      </w:pPr>
      <w:r>
        <w:rPr>
          <w:rFonts w:hint="eastAsia"/>
        </w:rPr>
        <w:t>进场时间和栽植时间宜紧密配合，做到随到随栽。</w:t>
      </w:r>
    </w:p>
    <w:p>
      <w:pPr>
        <w:pStyle w:val="107"/>
        <w:spacing w:before="156" w:after="156"/>
        <w:rPr>
          <w:kern w:val="2"/>
          <w:szCs w:val="21"/>
        </w:rPr>
      </w:pPr>
      <w:bookmarkStart w:id="91" w:name="_Toc112687296"/>
      <w:bookmarkStart w:id="92" w:name="_Toc112687096"/>
      <w:r>
        <w:rPr>
          <w:rFonts w:hint="eastAsia"/>
        </w:rPr>
        <w:t>修整树穴</w:t>
      </w:r>
      <w:bookmarkEnd w:id="91"/>
      <w:bookmarkEnd w:id="92"/>
    </w:p>
    <w:p>
      <w:pPr>
        <w:pStyle w:val="167"/>
      </w:pPr>
      <w:r>
        <w:rPr>
          <w:rFonts w:hint="eastAsia"/>
        </w:rPr>
        <w:t>按照进场乔木土球、土台、容器规格修整树穴。</w:t>
      </w:r>
    </w:p>
    <w:p>
      <w:pPr>
        <w:pStyle w:val="167"/>
      </w:pPr>
      <w:r>
        <w:rPr>
          <w:rFonts w:hint="eastAsia"/>
        </w:rPr>
        <w:t>树穴直径应大于土球直径、土台边长、容器直径30</w:t>
      </w:r>
      <w:r>
        <w:t xml:space="preserve"> </w:t>
      </w:r>
      <w:r>
        <w:rPr>
          <w:rFonts w:hint="eastAsia"/>
        </w:rPr>
        <w:t>cm～40</w:t>
      </w:r>
      <w:r>
        <w:t xml:space="preserve"> </w:t>
      </w:r>
      <w:r>
        <w:rPr>
          <w:rFonts w:hint="eastAsia"/>
        </w:rPr>
        <w:t>cm，或应大于裸根根幅10</w:t>
      </w:r>
      <w:r>
        <w:t xml:space="preserve"> </w:t>
      </w:r>
      <w:r>
        <w:rPr>
          <w:rFonts w:hint="eastAsia"/>
        </w:rPr>
        <w:t>cm～20</w:t>
      </w:r>
      <w:r>
        <w:t xml:space="preserve"> </w:t>
      </w:r>
      <w:r>
        <w:rPr>
          <w:rFonts w:hint="eastAsia"/>
        </w:rPr>
        <w:t>cm 。</w:t>
      </w:r>
    </w:p>
    <w:p>
      <w:pPr>
        <w:pStyle w:val="167"/>
      </w:pPr>
      <w:r>
        <w:rPr>
          <w:rFonts w:hint="eastAsia"/>
        </w:rPr>
        <w:t>树穴深度应符合以下要求：</w:t>
      </w:r>
    </w:p>
    <w:p>
      <w:pPr>
        <w:pStyle w:val="176"/>
        <w:numPr>
          <w:ilvl w:val="0"/>
          <w:numId w:val="38"/>
        </w:numPr>
      </w:pPr>
      <w:r>
        <w:rPr>
          <w:rFonts w:hint="eastAsia"/>
        </w:rPr>
        <w:t>常绿阔叶乔木和落叶乔木树穴深度大于土球、土台高度15</w:t>
      </w:r>
      <w:r>
        <w:t xml:space="preserve"> </w:t>
      </w:r>
      <w:r>
        <w:rPr>
          <w:rFonts w:hint="eastAsia"/>
        </w:rPr>
        <w:t>cm～20</w:t>
      </w:r>
      <w:r>
        <w:t xml:space="preserve"> </w:t>
      </w:r>
      <w:r>
        <w:rPr>
          <w:rFonts w:hint="eastAsia"/>
        </w:rPr>
        <w:t>cm；</w:t>
      </w:r>
    </w:p>
    <w:p>
      <w:pPr>
        <w:pStyle w:val="176"/>
      </w:pPr>
      <w:r>
        <w:rPr>
          <w:rFonts w:hint="eastAsia"/>
        </w:rPr>
        <w:t>常绿针叶乔木树穴深度大于土球、土台高度10</w:t>
      </w:r>
      <w:r>
        <w:t xml:space="preserve"> </w:t>
      </w:r>
      <w:r>
        <w:rPr>
          <w:rFonts w:hint="eastAsia"/>
        </w:rPr>
        <w:t>cm～20</w:t>
      </w:r>
      <w:r>
        <w:t xml:space="preserve"> </w:t>
      </w:r>
      <w:r>
        <w:rPr>
          <w:rFonts w:hint="eastAsia"/>
        </w:rPr>
        <w:t>cm；</w:t>
      </w:r>
    </w:p>
    <w:p>
      <w:pPr>
        <w:pStyle w:val="176"/>
      </w:pPr>
      <w:r>
        <w:rPr>
          <w:rFonts w:hint="eastAsia"/>
        </w:rPr>
        <w:t>裸根乔木树穴深度大于裸根根长5</w:t>
      </w:r>
      <w:r>
        <w:t xml:space="preserve"> </w:t>
      </w:r>
      <w:r>
        <w:rPr>
          <w:rFonts w:hint="eastAsia"/>
        </w:rPr>
        <w:t>cm～10</w:t>
      </w:r>
      <w:r>
        <w:t xml:space="preserve"> </w:t>
      </w:r>
      <w:r>
        <w:rPr>
          <w:rFonts w:hint="eastAsia"/>
        </w:rPr>
        <w:t>cm。</w:t>
      </w:r>
    </w:p>
    <w:p>
      <w:pPr>
        <w:pStyle w:val="167"/>
      </w:pPr>
      <w:r>
        <w:rPr>
          <w:rFonts w:hint="eastAsia"/>
        </w:rPr>
        <w:t>坑底回填底心土10</w:t>
      </w:r>
      <w:r>
        <w:t xml:space="preserve"> </w:t>
      </w:r>
      <w:r>
        <w:rPr>
          <w:rFonts w:hint="eastAsia"/>
        </w:rPr>
        <w:t>cm～15</w:t>
      </w:r>
      <w:r>
        <w:t xml:space="preserve"> </w:t>
      </w:r>
      <w:r>
        <w:rPr>
          <w:rFonts w:hint="eastAsia"/>
        </w:rPr>
        <w:t>cm。</w:t>
      </w:r>
    </w:p>
    <w:p>
      <w:pPr>
        <w:pStyle w:val="107"/>
        <w:spacing w:before="156" w:after="156"/>
        <w:rPr>
          <w:kern w:val="2"/>
          <w:szCs w:val="21"/>
        </w:rPr>
      </w:pPr>
      <w:bookmarkStart w:id="93" w:name="_Toc112687097"/>
      <w:bookmarkStart w:id="94" w:name="_Toc112687297"/>
      <w:r>
        <w:rPr>
          <w:rFonts w:hint="eastAsia"/>
        </w:rPr>
        <w:t>吊卸乔木</w:t>
      </w:r>
      <w:bookmarkEnd w:id="93"/>
      <w:bookmarkEnd w:id="94"/>
    </w:p>
    <w:p>
      <w:pPr>
        <w:pStyle w:val="167"/>
      </w:pPr>
      <w:r>
        <w:rPr>
          <w:rFonts w:hint="eastAsia"/>
        </w:rPr>
        <w:t>按指定位置吊入相应品种、规格的乔木。应按照从上至下、由内向外的顺序进行，应轻拿轻放，严禁整车倾倒。</w:t>
      </w:r>
    </w:p>
    <w:p>
      <w:pPr>
        <w:pStyle w:val="167"/>
      </w:pPr>
      <w:r>
        <w:rPr>
          <w:rFonts w:hint="eastAsia"/>
        </w:rPr>
        <w:t>卸苗时应采取保护树体、土球、土台及容器的措施。</w:t>
      </w:r>
    </w:p>
    <w:p>
      <w:pPr>
        <w:pStyle w:val="167"/>
      </w:pPr>
      <w:r>
        <w:rPr>
          <w:rFonts w:hint="eastAsia"/>
        </w:rPr>
        <w:t>人工抱抬乔木时应轻拿轻放，不得提拉树干。</w:t>
      </w:r>
    </w:p>
    <w:p>
      <w:pPr>
        <w:pStyle w:val="167"/>
      </w:pPr>
      <w:r>
        <w:rPr>
          <w:rFonts w:hint="eastAsia"/>
        </w:rPr>
        <w:t>吊装应做到轻吊轻放，吊装绑缚处应用柔软物体包扎保护。</w:t>
      </w:r>
    </w:p>
    <w:p>
      <w:pPr>
        <w:pStyle w:val="107"/>
        <w:spacing w:before="156" w:after="156"/>
        <w:rPr>
          <w:kern w:val="2"/>
          <w:szCs w:val="21"/>
        </w:rPr>
      </w:pPr>
      <w:bookmarkStart w:id="95" w:name="_Toc112687298"/>
      <w:bookmarkStart w:id="96" w:name="_Toc112687098"/>
      <w:r>
        <w:rPr>
          <w:rFonts w:hint="eastAsia"/>
        </w:rPr>
        <w:t>扶直解拢</w:t>
      </w:r>
      <w:bookmarkEnd w:id="95"/>
      <w:bookmarkEnd w:id="96"/>
    </w:p>
    <w:p>
      <w:pPr>
        <w:pStyle w:val="167"/>
      </w:pPr>
      <w:r>
        <w:rPr>
          <w:rFonts w:hint="eastAsia"/>
        </w:rPr>
        <w:t>扶直后应将土球平稳移至树穴中央。</w:t>
      </w:r>
    </w:p>
    <w:p>
      <w:pPr>
        <w:pStyle w:val="167"/>
      </w:pPr>
      <w:r>
        <w:rPr>
          <w:rFonts w:hint="eastAsia"/>
        </w:rPr>
        <w:t>按照原树冠方向或观赏面状况调整树体朝向，保持树干直立。</w:t>
      </w:r>
    </w:p>
    <w:p>
      <w:pPr>
        <w:pStyle w:val="167"/>
      </w:pPr>
      <w:r>
        <w:rPr>
          <w:rFonts w:hint="eastAsia"/>
        </w:rPr>
        <w:t>应解除清理树冠的包裹物和覆盖物。</w:t>
      </w:r>
    </w:p>
    <w:p>
      <w:pPr>
        <w:pStyle w:val="107"/>
        <w:spacing w:before="156" w:after="156"/>
        <w:rPr>
          <w:kern w:val="2"/>
          <w:szCs w:val="21"/>
        </w:rPr>
      </w:pPr>
      <w:bookmarkStart w:id="97" w:name="_Toc112687299"/>
      <w:bookmarkStart w:id="98" w:name="_Toc112687099"/>
      <w:r>
        <w:rPr>
          <w:rFonts w:hint="eastAsia"/>
        </w:rPr>
        <w:t>回填压实</w:t>
      </w:r>
      <w:bookmarkEnd w:id="97"/>
      <w:bookmarkEnd w:id="98"/>
    </w:p>
    <w:p>
      <w:pPr>
        <w:pStyle w:val="67"/>
        <w:spacing w:before="156" w:after="156"/>
      </w:pPr>
      <w:r>
        <w:rPr>
          <w:rFonts w:hint="eastAsia"/>
        </w:rPr>
        <w:t>一般要求</w:t>
      </w:r>
    </w:p>
    <w:p>
      <w:pPr>
        <w:pStyle w:val="176"/>
        <w:numPr>
          <w:ilvl w:val="0"/>
          <w:numId w:val="39"/>
        </w:numPr>
      </w:pPr>
      <w:r>
        <w:rPr>
          <w:rFonts w:hint="eastAsia"/>
        </w:rPr>
        <w:t>拆除树干夹板、土球包装物、土台箱板或容器物，并进行清理；</w:t>
      </w:r>
    </w:p>
    <w:p>
      <w:pPr>
        <w:pStyle w:val="176"/>
      </w:pPr>
      <w:r>
        <w:rPr>
          <w:rFonts w:hint="eastAsia"/>
        </w:rPr>
        <w:t>收集出圃标签</w:t>
      </w:r>
      <w:r>
        <w:rPr>
          <w:rFonts w:hint="eastAsia"/>
          <w:lang w:eastAsia="zh-CN"/>
        </w:rPr>
        <w:t>后，土球喷施生根剂</w:t>
      </w:r>
      <w:r>
        <w:rPr>
          <w:rFonts w:hint="eastAsia"/>
        </w:rPr>
        <w:t>；</w:t>
      </w:r>
    </w:p>
    <w:p>
      <w:pPr>
        <w:pStyle w:val="176"/>
      </w:pPr>
      <w:r>
        <w:rPr>
          <w:rFonts w:hint="eastAsia"/>
        </w:rPr>
        <w:t>先回填表层土，</w:t>
      </w:r>
      <w:r>
        <w:rPr>
          <w:rFonts w:hint="eastAsia"/>
          <w:lang w:eastAsia="zh-CN"/>
        </w:rPr>
        <w:t>并施入适量底肥和生根剂，</w:t>
      </w:r>
      <w:r>
        <w:rPr>
          <w:rFonts w:hint="eastAsia"/>
        </w:rPr>
        <w:t>后填入底土，应按3层～4层分层回填，逐层</w:t>
      </w:r>
      <w:r>
        <w:rPr>
          <w:rFonts w:hint="eastAsia"/>
          <w:lang w:eastAsia="zh-CN"/>
        </w:rPr>
        <w:t>夯</w:t>
      </w:r>
      <w:r>
        <w:rPr>
          <w:rFonts w:hint="eastAsia"/>
        </w:rPr>
        <w:t>实。</w:t>
      </w:r>
    </w:p>
    <w:p>
      <w:pPr>
        <w:pStyle w:val="176"/>
        <w:numPr>
          <w:ilvl w:val="0"/>
          <w:numId w:val="0"/>
        </w:numPr>
        <w:ind w:left="425" w:leftChars="0"/>
        <w:rPr>
          <w:rFonts w:hint="default" w:eastAsia="宋体"/>
          <w:lang w:val="en-US" w:eastAsia="zh-CN"/>
        </w:rPr>
      </w:pPr>
      <w:r>
        <w:rPr>
          <w:rFonts w:hint="eastAsia"/>
          <w:lang w:val="en-US" w:eastAsia="zh-CN"/>
        </w:rPr>
        <w:t xml:space="preserve"> 注：底肥应施有机复合肥。陕南底肥宜2</w:t>
      </w:r>
      <w:r>
        <w:rPr>
          <w:rFonts w:hint="default" w:ascii="Arial" w:hAnsi="Arial" w:cs="Arial"/>
          <w:lang w:val="en-US" w:eastAsia="zh-CN"/>
        </w:rPr>
        <w:t>㎏</w:t>
      </w:r>
      <w:r>
        <w:rPr>
          <w:rFonts w:hint="eastAsia" w:ascii="方正书宋_GBK" w:hAnsi="方正书宋_GBK" w:eastAsia="方正书宋_GBK" w:cs="方正书宋_GBK"/>
          <w:lang w:val="en-US" w:eastAsia="zh-CN"/>
        </w:rPr>
        <w:t>/</w:t>
      </w:r>
      <w:r>
        <w:rPr>
          <w:rFonts w:hint="eastAsia"/>
          <w:lang w:val="en-US" w:eastAsia="zh-CN"/>
        </w:rPr>
        <w:t>株，关中底肥宜3</w:t>
      </w:r>
      <w:r>
        <w:rPr>
          <w:rFonts w:hint="default" w:ascii="Arial" w:hAnsi="Arial" w:cs="Arial"/>
          <w:lang w:val="en-US" w:eastAsia="zh-CN"/>
        </w:rPr>
        <w:t>㎏</w:t>
      </w:r>
      <w:r>
        <w:rPr>
          <w:rFonts w:hint="eastAsia" w:ascii="方正书宋_GBK" w:hAnsi="方正书宋_GBK" w:eastAsia="方正书宋_GBK" w:cs="方正书宋_GBK"/>
          <w:lang w:val="en-US" w:eastAsia="zh-CN"/>
        </w:rPr>
        <w:t>/</w:t>
      </w:r>
      <w:r>
        <w:rPr>
          <w:rFonts w:hint="eastAsia"/>
          <w:lang w:val="en-US" w:eastAsia="zh-CN"/>
        </w:rPr>
        <w:t>株，陕北底肥宜4</w:t>
      </w:r>
      <w:r>
        <w:rPr>
          <w:rFonts w:hint="default" w:ascii="Arial" w:hAnsi="Arial" w:cs="Arial"/>
          <w:lang w:val="en-US" w:eastAsia="zh-CN"/>
        </w:rPr>
        <w:t>㎏</w:t>
      </w:r>
      <w:r>
        <w:rPr>
          <w:rFonts w:hint="eastAsia" w:ascii="方正书宋_GBK" w:hAnsi="方正书宋_GBK" w:eastAsia="方正书宋_GBK" w:cs="方正书宋_GBK"/>
          <w:lang w:val="en-US" w:eastAsia="zh-CN"/>
        </w:rPr>
        <w:t>/</w:t>
      </w:r>
      <w:r>
        <w:rPr>
          <w:rFonts w:hint="eastAsia"/>
          <w:lang w:val="en-US" w:eastAsia="zh-CN"/>
        </w:rPr>
        <w:t>株。</w:t>
      </w:r>
    </w:p>
    <w:p>
      <w:pPr>
        <w:pStyle w:val="67"/>
        <w:spacing w:before="156" w:after="156"/>
        <w:rPr>
          <w:rFonts w:hint="eastAsia" w:ascii="黑体" w:eastAsia="黑体" w:cs="Times New Roman"/>
        </w:rPr>
      </w:pPr>
      <w:r>
        <w:rPr>
          <w:rFonts w:hint="eastAsia" w:ascii="黑体" w:eastAsia="黑体" w:cs="Times New Roman"/>
        </w:rPr>
        <w:t>常绿乔木</w:t>
      </w:r>
    </w:p>
    <w:p>
      <w:pPr>
        <w:pStyle w:val="58"/>
        <w:ind w:firstLine="42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阔叶乔木土球上表面应低于种植土上表面5 cm～10 cm，针叶乔木土球上表面应与种植土上表面基本齐平。</w:t>
      </w:r>
    </w:p>
    <w:p>
      <w:pPr>
        <w:pStyle w:val="67"/>
        <w:spacing w:before="156" w:after="156"/>
        <w:rPr>
          <w:rFonts w:hint="eastAsia" w:ascii="黑体" w:eastAsia="黑体" w:cs="Times New Roman"/>
        </w:rPr>
      </w:pPr>
      <w:r>
        <w:rPr>
          <w:rFonts w:hint="eastAsia" w:ascii="黑体" w:eastAsia="黑体" w:cs="Times New Roman"/>
        </w:rPr>
        <w:t>落叶乔木</w:t>
      </w:r>
    </w:p>
    <w:p>
      <w:pPr>
        <w:pStyle w:val="58"/>
        <w:ind w:firstLine="42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土球乔木保持根部上表面应低于种植土上表面10 cm～15 cm，裸根乔木根茎应与种植土上表面基本齐平。</w:t>
      </w:r>
    </w:p>
    <w:p>
      <w:pPr>
        <w:pStyle w:val="107"/>
        <w:spacing w:before="156" w:after="156"/>
        <w:rPr>
          <w:kern w:val="2"/>
          <w:szCs w:val="21"/>
        </w:rPr>
      </w:pPr>
      <w:bookmarkStart w:id="99" w:name="_Toc112687300"/>
      <w:bookmarkStart w:id="100" w:name="_Toc112687100"/>
      <w:r>
        <w:rPr>
          <w:rFonts w:hint="eastAsia"/>
        </w:rPr>
        <w:t>乔木支撑</w:t>
      </w:r>
      <w:bookmarkEnd w:id="99"/>
      <w:bookmarkEnd w:id="100"/>
    </w:p>
    <w:p>
      <w:pPr>
        <w:pStyle w:val="67"/>
        <w:spacing w:before="156" w:after="156"/>
      </w:pPr>
      <w:r>
        <w:rPr>
          <w:rFonts w:hint="eastAsia"/>
        </w:rPr>
        <w:t>一般要求</w:t>
      </w:r>
    </w:p>
    <w:p>
      <w:pPr>
        <w:pStyle w:val="176"/>
        <w:numPr>
          <w:ilvl w:val="0"/>
          <w:numId w:val="40"/>
        </w:numPr>
      </w:pPr>
      <w:r>
        <w:rPr>
          <w:rFonts w:hint="eastAsia"/>
        </w:rPr>
        <w:t>栽植后应根据立地条件和树木品种、规格设立牢固的支撑，可做三角支撑、四角支撑、联排或软牵拉支撑；</w:t>
      </w:r>
    </w:p>
    <w:p>
      <w:pPr>
        <w:pStyle w:val="176"/>
      </w:pPr>
      <w:r>
        <w:rPr>
          <w:rFonts w:hint="eastAsia"/>
        </w:rPr>
        <w:t>同树种、同规格、同区域的支撑牵拉物其长度、材料、支撑角度、固定形式应保持一致；</w:t>
      </w:r>
    </w:p>
    <w:p>
      <w:pPr>
        <w:pStyle w:val="176"/>
        <w:rPr>
          <w:kern w:val="2"/>
        </w:rPr>
      </w:pPr>
      <w:r>
        <w:rPr>
          <w:rFonts w:hint="eastAsia"/>
        </w:rPr>
        <w:t>支撑点应落在乔木主干上，连接处接触点应垫软质材料固定，支柱底脚应做稳固处理。影响车行、人行安全的应设置警示标志；</w:t>
      </w:r>
    </w:p>
    <w:p>
      <w:pPr>
        <w:pStyle w:val="176"/>
      </w:pPr>
      <w:r>
        <w:rPr>
          <w:rFonts w:hint="eastAsia"/>
        </w:rPr>
        <w:t>浇水后出现倾斜应及时调整加固；</w:t>
      </w:r>
    </w:p>
    <w:p>
      <w:pPr>
        <w:pStyle w:val="176"/>
      </w:pPr>
      <w:r>
        <w:rPr>
          <w:rFonts w:hint="eastAsia"/>
        </w:rPr>
        <w:t>支撑拆除时间应根据乔木的品种、习性、土壤、生长阶段、稳固状态等确定</w:t>
      </w:r>
      <w:r>
        <w:rPr>
          <w:rFonts w:hint="eastAsia"/>
          <w:lang w:eastAsia="zh-CN"/>
        </w:rPr>
        <w:t>；</w:t>
      </w:r>
    </w:p>
    <w:p>
      <w:pPr>
        <w:pStyle w:val="176"/>
        <w:bidi w:val="0"/>
        <w:ind w:left="851" w:leftChars="0" w:hanging="426" w:firstLineChars="0"/>
      </w:pPr>
      <w:r>
        <w:rPr>
          <w:rFonts w:hint="eastAsia"/>
          <w:lang w:eastAsia="zh-CN"/>
        </w:rPr>
        <w:t>陕南和关中支撑的地面受力点应埋深</w:t>
      </w:r>
      <w:r>
        <w:rPr>
          <w:rFonts w:hint="eastAsia"/>
          <w:lang w:val="en-US" w:eastAsia="zh-CN"/>
        </w:rPr>
        <w:t>5</w:t>
      </w:r>
      <w:r>
        <w:rPr>
          <w:rFonts w:hint="eastAsia"/>
        </w:rPr>
        <w:t>cm</w:t>
      </w:r>
      <w:r>
        <w:rPr>
          <w:rFonts w:hint="eastAsia"/>
          <w:lang w:eastAsia="zh-CN"/>
        </w:rPr>
        <w:t>左右</w:t>
      </w:r>
      <w:r>
        <w:rPr>
          <w:rFonts w:hint="eastAsia"/>
          <w:lang w:val="en-US" w:eastAsia="zh-CN"/>
        </w:rPr>
        <w:t>,</w:t>
      </w:r>
      <w:r>
        <w:rPr>
          <w:rFonts w:hint="eastAsia"/>
          <w:lang w:eastAsia="zh-CN"/>
        </w:rPr>
        <w:t>陕北支撑的地面受力点应埋深</w:t>
      </w:r>
      <w:r>
        <w:rPr>
          <w:rFonts w:hint="eastAsia"/>
          <w:lang w:val="en-US" w:eastAsia="zh-CN"/>
        </w:rPr>
        <w:t>10</w:t>
      </w:r>
      <w:r>
        <w:rPr>
          <w:rFonts w:hint="eastAsia"/>
        </w:rPr>
        <w:t>cm</w:t>
      </w:r>
      <w:r>
        <w:rPr>
          <w:rFonts w:hint="eastAsia"/>
          <w:lang w:eastAsia="zh-CN"/>
        </w:rPr>
        <w:t>左右</w:t>
      </w:r>
      <w:r>
        <w:rPr>
          <w:rFonts w:hint="eastAsia"/>
        </w:rPr>
        <w:t>。</w:t>
      </w:r>
    </w:p>
    <w:p>
      <w:pPr>
        <w:pStyle w:val="67"/>
        <w:spacing w:before="156" w:after="156"/>
      </w:pPr>
      <w:r>
        <w:rPr>
          <w:rFonts w:hint="eastAsia"/>
        </w:rPr>
        <w:t xml:space="preserve">常绿乔木    </w:t>
      </w:r>
    </w:p>
    <w:p>
      <w:pPr>
        <w:pStyle w:val="176"/>
        <w:numPr>
          <w:ilvl w:val="0"/>
          <w:numId w:val="41"/>
        </w:numPr>
      </w:pPr>
      <w:r>
        <w:rPr>
          <w:rFonts w:hint="eastAsia"/>
        </w:rPr>
        <w:t>常绿针叶乔木高度在2</w:t>
      </w:r>
      <w:r>
        <w:t xml:space="preserve"> </w:t>
      </w:r>
      <w:r>
        <w:rPr>
          <w:rFonts w:hint="eastAsia"/>
        </w:rPr>
        <w:t>m～3</w:t>
      </w:r>
      <w:r>
        <w:t xml:space="preserve"> </w:t>
      </w:r>
      <w:r>
        <w:rPr>
          <w:rFonts w:hint="eastAsia"/>
        </w:rPr>
        <w:t>m之间的</w:t>
      </w:r>
      <w:r>
        <w:rPr>
          <w:rFonts w:hint="eastAsia"/>
          <w:lang w:eastAsia="zh-CN"/>
        </w:rPr>
        <w:t>宜</w:t>
      </w:r>
      <w:r>
        <w:rPr>
          <w:rFonts w:hint="eastAsia"/>
        </w:rPr>
        <w:t>采用三角支撑；高度在3</w:t>
      </w:r>
      <w:r>
        <w:t xml:space="preserve"> </w:t>
      </w:r>
      <w:r>
        <w:rPr>
          <w:rFonts w:hint="eastAsia"/>
        </w:rPr>
        <w:t>m～8</w:t>
      </w:r>
      <w:r>
        <w:t xml:space="preserve"> </w:t>
      </w:r>
      <w:r>
        <w:rPr>
          <w:rFonts w:hint="eastAsia"/>
        </w:rPr>
        <w:t>m之间的</w:t>
      </w:r>
      <w:r>
        <w:rPr>
          <w:rFonts w:hint="eastAsia"/>
          <w:lang w:eastAsia="zh-CN"/>
        </w:rPr>
        <w:t>宜</w:t>
      </w:r>
      <w:r>
        <w:rPr>
          <w:rFonts w:hint="eastAsia"/>
        </w:rPr>
        <w:t>采用四角支撑；高度在8m以上的</w:t>
      </w:r>
      <w:r>
        <w:rPr>
          <w:rFonts w:hint="eastAsia"/>
          <w:lang w:eastAsia="zh-CN"/>
        </w:rPr>
        <w:t>宜</w:t>
      </w:r>
      <w:r>
        <w:rPr>
          <w:rFonts w:hint="eastAsia"/>
        </w:rPr>
        <w:t>采取支撑与软牵拉相结合，支撑点的高度不低于乔木高度的1/3。</w:t>
      </w:r>
    </w:p>
    <w:p>
      <w:pPr>
        <w:pStyle w:val="176"/>
        <w:numPr>
          <w:ilvl w:val="0"/>
          <w:numId w:val="41"/>
        </w:numPr>
      </w:pPr>
      <w:r>
        <w:rPr>
          <w:rFonts w:hint="eastAsia"/>
          <w:lang w:eastAsia="zh-CN"/>
        </w:rPr>
        <w:t>常</w:t>
      </w:r>
      <w:r>
        <w:rPr>
          <w:rFonts w:hint="eastAsia"/>
        </w:rPr>
        <w:t>绿阔叶乔木的胸径在10</w:t>
      </w:r>
      <w:r>
        <w:t xml:space="preserve"> </w:t>
      </w:r>
      <w:r>
        <w:rPr>
          <w:rFonts w:hint="eastAsia"/>
        </w:rPr>
        <w:t>cm以下</w:t>
      </w:r>
      <w:r>
        <w:rPr>
          <w:rFonts w:hint="eastAsia"/>
          <w:lang w:eastAsia="zh-CN"/>
        </w:rPr>
        <w:t>宜</w:t>
      </w:r>
      <w:r>
        <w:rPr>
          <w:rFonts w:hint="eastAsia"/>
        </w:rPr>
        <w:t>采用三角支撑；胸径在10</w:t>
      </w:r>
      <w:r>
        <w:t xml:space="preserve"> </w:t>
      </w:r>
      <w:r>
        <w:rPr>
          <w:rFonts w:hint="eastAsia"/>
        </w:rPr>
        <w:t>cm～15</w:t>
      </w:r>
      <w:r>
        <w:t xml:space="preserve"> </w:t>
      </w:r>
      <w:r>
        <w:rPr>
          <w:rFonts w:hint="eastAsia"/>
        </w:rPr>
        <w:t>cm之间的</w:t>
      </w:r>
      <w:r>
        <w:rPr>
          <w:rFonts w:hint="eastAsia"/>
          <w:lang w:eastAsia="zh-CN"/>
        </w:rPr>
        <w:t>宜</w:t>
      </w:r>
      <w:r>
        <w:rPr>
          <w:rFonts w:hint="eastAsia"/>
        </w:rPr>
        <w:t>采用四角支撑；胸径在15</w:t>
      </w:r>
      <w:r>
        <w:t xml:space="preserve"> </w:t>
      </w:r>
      <w:r>
        <w:rPr>
          <w:rFonts w:hint="eastAsia"/>
        </w:rPr>
        <w:t>cm以上的</w:t>
      </w:r>
      <w:r>
        <w:rPr>
          <w:rFonts w:hint="eastAsia"/>
          <w:lang w:eastAsia="zh-CN"/>
        </w:rPr>
        <w:t>宜</w:t>
      </w:r>
      <w:r>
        <w:rPr>
          <w:rFonts w:hint="eastAsia"/>
        </w:rPr>
        <w:t>采取支撑与软牵拉相结合，支撑点的高度不低于乔木高度的1/3～1/2。</w:t>
      </w:r>
    </w:p>
    <w:p>
      <w:pPr>
        <w:pStyle w:val="67"/>
        <w:spacing w:before="156" w:after="156"/>
      </w:pPr>
      <w:r>
        <w:rPr>
          <w:rFonts w:hint="eastAsia"/>
        </w:rPr>
        <w:t>落叶乔木</w:t>
      </w:r>
    </w:p>
    <w:p>
      <w:pPr>
        <w:pStyle w:val="58"/>
        <w:ind w:firstLine="420"/>
      </w:pPr>
      <w:r>
        <w:rPr>
          <w:rFonts w:hint="eastAsia"/>
        </w:rPr>
        <w:t>胸径在15</w:t>
      </w:r>
      <w:r>
        <w:t xml:space="preserve"> </w:t>
      </w:r>
      <w:r>
        <w:rPr>
          <w:rFonts w:hint="eastAsia"/>
        </w:rPr>
        <w:t>cm以下</w:t>
      </w:r>
      <w:r>
        <w:rPr>
          <w:rFonts w:hint="eastAsia"/>
          <w:lang w:eastAsia="zh-CN"/>
        </w:rPr>
        <w:t>宜</w:t>
      </w:r>
      <w:r>
        <w:rPr>
          <w:rFonts w:hint="eastAsia"/>
        </w:rPr>
        <w:t>采用三角支撑；胸径在15</w:t>
      </w:r>
      <w:r>
        <w:t xml:space="preserve"> </w:t>
      </w:r>
      <w:r>
        <w:rPr>
          <w:rFonts w:hint="eastAsia"/>
        </w:rPr>
        <w:t>cm～25</w:t>
      </w:r>
      <w:r>
        <w:t xml:space="preserve"> </w:t>
      </w:r>
      <w:r>
        <w:rPr>
          <w:rFonts w:hint="eastAsia"/>
        </w:rPr>
        <w:t>cm之间的</w:t>
      </w:r>
      <w:r>
        <w:rPr>
          <w:rFonts w:hint="eastAsia"/>
          <w:lang w:eastAsia="zh-CN"/>
        </w:rPr>
        <w:t>宜</w:t>
      </w:r>
      <w:r>
        <w:rPr>
          <w:rFonts w:hint="eastAsia"/>
        </w:rPr>
        <w:t>采用四角支撑；胸径在25</w:t>
      </w:r>
      <w:r>
        <w:t xml:space="preserve"> </w:t>
      </w:r>
      <w:r>
        <w:rPr>
          <w:rFonts w:hint="eastAsia"/>
        </w:rPr>
        <w:t>cm以上的</w:t>
      </w:r>
      <w:r>
        <w:rPr>
          <w:rFonts w:hint="eastAsia"/>
          <w:lang w:eastAsia="zh-CN"/>
        </w:rPr>
        <w:t>宜</w:t>
      </w:r>
      <w:r>
        <w:rPr>
          <w:rFonts w:hint="eastAsia"/>
        </w:rPr>
        <w:t>采取支撑与软牵拉相结合，支撑点应位于乔木高度的1/3处。</w:t>
      </w:r>
    </w:p>
    <w:p>
      <w:pPr>
        <w:pStyle w:val="106"/>
        <w:spacing w:before="312" w:after="312" w:line="240" w:lineRule="auto"/>
        <w:rPr>
          <w:b/>
          <w:kern w:val="2"/>
        </w:rPr>
      </w:pPr>
      <w:r>
        <w:rPr>
          <w:rStyle w:val="233"/>
          <w:rFonts w:hint="default"/>
          <w:b w:val="0"/>
          <w:bCs w:val="0"/>
          <w:color w:val="auto"/>
          <w:sz w:val="21"/>
          <w:szCs w:val="21"/>
        </w:rPr>
        <w:t>栽后管理</w:t>
      </w:r>
      <w:bookmarkEnd w:id="89"/>
      <w:bookmarkEnd w:id="90"/>
    </w:p>
    <w:p>
      <w:pPr>
        <w:pStyle w:val="107"/>
        <w:spacing w:before="156" w:after="156"/>
        <w:rPr>
          <w:kern w:val="2"/>
          <w:szCs w:val="21"/>
        </w:rPr>
      </w:pPr>
      <w:bookmarkStart w:id="101" w:name="_Toc112687302"/>
      <w:bookmarkStart w:id="102" w:name="_Toc112687102"/>
      <w:r>
        <w:rPr>
          <w:rFonts w:hint="eastAsia"/>
        </w:rPr>
        <w:t>筑堰</w:t>
      </w:r>
      <w:bookmarkEnd w:id="101"/>
      <w:bookmarkEnd w:id="102"/>
    </w:p>
    <w:p>
      <w:pPr>
        <w:pStyle w:val="167"/>
        <w:rPr>
          <w:kern w:val="2"/>
          <w:szCs w:val="21"/>
        </w:rPr>
      </w:pPr>
      <w:r>
        <w:rPr>
          <w:rFonts w:hint="eastAsia"/>
        </w:rPr>
        <w:t>乔木栽植后应及时筑堰，筑堰分为填筑式和下沉式，下沉式适用于土球上表面低于绿地表面的乔木。</w:t>
      </w:r>
    </w:p>
    <w:p>
      <w:pPr>
        <w:pStyle w:val="167"/>
      </w:pPr>
      <w:r>
        <w:rPr>
          <w:rFonts w:hint="eastAsia"/>
        </w:rPr>
        <w:t>填筑式树堰直径应大于树穴直径30</w:t>
      </w:r>
      <w:r>
        <w:t xml:space="preserve"> </w:t>
      </w:r>
      <w:r>
        <w:rPr>
          <w:rFonts w:hint="eastAsia"/>
        </w:rPr>
        <w:t>cm～40</w:t>
      </w:r>
      <w:r>
        <w:t xml:space="preserve"> </w:t>
      </w:r>
      <w:r>
        <w:rPr>
          <w:rFonts w:hint="eastAsia"/>
        </w:rPr>
        <w:t>cm，底部宽度宜为15</w:t>
      </w:r>
      <w:r>
        <w:t xml:space="preserve"> </w:t>
      </w:r>
      <w:r>
        <w:rPr>
          <w:rFonts w:hint="eastAsia"/>
        </w:rPr>
        <w:t>cm～25</w:t>
      </w:r>
      <w:r>
        <w:t xml:space="preserve"> </w:t>
      </w:r>
      <w:r>
        <w:rPr>
          <w:rFonts w:hint="eastAsia"/>
        </w:rPr>
        <w:t>cm；高度宜高出</w:t>
      </w:r>
      <w:r>
        <w:rPr>
          <w:rFonts w:hint="eastAsia"/>
          <w:smallCaps/>
        </w:rPr>
        <w:t>土层表面</w:t>
      </w:r>
      <w:r>
        <w:rPr>
          <w:rFonts w:hint="eastAsia"/>
        </w:rPr>
        <w:t>20</w:t>
      </w:r>
      <w:r>
        <w:t xml:space="preserve"> </w:t>
      </w:r>
      <w:r>
        <w:rPr>
          <w:rFonts w:hint="eastAsia"/>
        </w:rPr>
        <w:t>cm～25</w:t>
      </w:r>
      <w:r>
        <w:t xml:space="preserve"> </w:t>
      </w:r>
      <w:r>
        <w:rPr>
          <w:rFonts w:hint="eastAsia"/>
        </w:rPr>
        <w:t>cm。</w:t>
      </w:r>
    </w:p>
    <w:p>
      <w:pPr>
        <w:pStyle w:val="167"/>
        <w:rPr>
          <w:color w:val="0000FF"/>
        </w:rPr>
      </w:pPr>
      <w:r>
        <w:rPr>
          <w:rFonts w:hint="eastAsia"/>
        </w:rPr>
        <w:t>下沉式树堰直径应大于树穴直径10</w:t>
      </w:r>
      <w:r>
        <w:t xml:space="preserve"> </w:t>
      </w:r>
      <w:r>
        <w:rPr>
          <w:rFonts w:hint="eastAsia"/>
        </w:rPr>
        <w:t>cm～20</w:t>
      </w:r>
      <w:r>
        <w:t xml:space="preserve"> </w:t>
      </w:r>
      <w:r>
        <w:rPr>
          <w:rFonts w:hint="eastAsia"/>
        </w:rPr>
        <w:t>cm，深度应低于</w:t>
      </w:r>
      <w:r>
        <w:rPr>
          <w:rFonts w:hint="eastAsia"/>
          <w:smallCaps/>
        </w:rPr>
        <w:t>土层表面</w:t>
      </w:r>
      <w:r>
        <w:rPr>
          <w:rFonts w:hint="eastAsia"/>
        </w:rPr>
        <w:t>8</w:t>
      </w:r>
      <w:r>
        <w:t xml:space="preserve"> </w:t>
      </w:r>
      <w:r>
        <w:rPr>
          <w:rFonts w:hint="eastAsia"/>
        </w:rPr>
        <w:t>cm～10</w:t>
      </w:r>
      <w:r>
        <w:t xml:space="preserve"> </w:t>
      </w:r>
      <w:r>
        <w:rPr>
          <w:rFonts w:hint="eastAsia"/>
        </w:rPr>
        <w:t>cm</w:t>
      </w:r>
      <w:r>
        <w:rPr>
          <w:rFonts w:hint="eastAsia"/>
          <w:color w:val="0000FF"/>
        </w:rPr>
        <w:t>。</w:t>
      </w:r>
    </w:p>
    <w:p>
      <w:pPr>
        <w:pStyle w:val="167"/>
      </w:pPr>
      <w:r>
        <w:rPr>
          <w:rFonts w:hint="eastAsia"/>
        </w:rPr>
        <w:t>树堰应压实、平整、美观，不应有缺口。</w:t>
      </w:r>
    </w:p>
    <w:p>
      <w:pPr>
        <w:pStyle w:val="167"/>
      </w:pPr>
      <w:r>
        <w:rPr>
          <w:rFonts w:hint="eastAsia"/>
        </w:rPr>
        <w:t>封堰时间应根据树木习性、栽植季节、土质、墒情、生长状况等确定。</w:t>
      </w:r>
    </w:p>
    <w:p>
      <w:pPr>
        <w:pStyle w:val="107"/>
        <w:spacing w:before="156" w:after="156"/>
        <w:rPr>
          <w:kern w:val="2"/>
          <w:szCs w:val="21"/>
        </w:rPr>
      </w:pPr>
      <w:bookmarkStart w:id="103" w:name="_Toc112687103"/>
      <w:bookmarkStart w:id="104" w:name="_Toc112687303"/>
      <w:r>
        <w:rPr>
          <w:rFonts w:hint="eastAsia"/>
        </w:rPr>
        <w:t>浇水与排涝</w:t>
      </w:r>
      <w:bookmarkEnd w:id="103"/>
      <w:bookmarkEnd w:id="104"/>
    </w:p>
    <w:p>
      <w:pPr>
        <w:pStyle w:val="167"/>
        <w:rPr>
          <w:kern w:val="2"/>
          <w:szCs w:val="21"/>
        </w:rPr>
      </w:pPr>
      <w:r>
        <w:rPr>
          <w:rFonts w:hint="eastAsia"/>
        </w:rPr>
        <w:t>栽植后应适时浇3遍透水。第1遍水应在栽植完成后2小时内进行，应慢灌；48小时内浇第2遍水；一周内浇第3遍水。</w:t>
      </w:r>
    </w:p>
    <w:p>
      <w:pPr>
        <w:pStyle w:val="167"/>
      </w:pPr>
      <w:r>
        <w:rPr>
          <w:rFonts w:hint="eastAsia"/>
        </w:rPr>
        <w:t>浇3遍水后根据植物习性、降雨量和土壤墒情调整浇水时间与频次，可结合光照、气温对叶面、枝干采取喷淋措施。</w:t>
      </w:r>
    </w:p>
    <w:p>
      <w:pPr>
        <w:pStyle w:val="167"/>
      </w:pPr>
      <w:r>
        <w:rPr>
          <w:rFonts w:hint="eastAsia"/>
        </w:rPr>
        <w:t>浇水后需及时扶正树木并培土。堰内无积水时，应及时疏松土壤，防风保墒。</w:t>
      </w:r>
    </w:p>
    <w:p>
      <w:pPr>
        <w:pStyle w:val="167"/>
      </w:pPr>
      <w:r>
        <w:rPr>
          <w:rFonts w:hint="eastAsia"/>
        </w:rPr>
        <w:t>栽后养护管理，</w:t>
      </w:r>
      <w:r>
        <w:rPr>
          <w:rFonts w:hint="eastAsia"/>
          <w:bCs/>
        </w:rPr>
        <w:t>早春浇春灌水；夏季应避开中午高温时段浇灌，宜在上午10点前、下午4点后浇灌；入冬前进行冬灌，一次浇透，且宜于晴天中午进行。</w:t>
      </w:r>
    </w:p>
    <w:p>
      <w:pPr>
        <w:pStyle w:val="167"/>
        <w:rPr>
          <w:bCs/>
          <w:color w:val="FF0000"/>
        </w:rPr>
      </w:pPr>
      <w:r>
        <w:rPr>
          <w:rFonts w:hint="eastAsia"/>
        </w:rPr>
        <w:t>排涝可采用开沟、埋管、打孔、引流等措施。</w:t>
      </w:r>
    </w:p>
    <w:p>
      <w:pPr>
        <w:pStyle w:val="167"/>
      </w:pPr>
      <w:r>
        <w:rPr>
          <w:rFonts w:hint="eastAsia"/>
        </w:rPr>
        <w:t>出现积水时，应及时排水。常绿乔木积水时间不宜超过1</w:t>
      </w:r>
      <w:r>
        <w:rPr>
          <w:rFonts w:hint="eastAsia"/>
          <w:bCs/>
        </w:rPr>
        <w:t>8</w:t>
      </w:r>
      <w:r>
        <w:rPr>
          <w:rFonts w:hint="eastAsia"/>
        </w:rPr>
        <w:t>小时， 落叶乔木积水时间不宜超过2</w:t>
      </w:r>
      <w:r>
        <w:rPr>
          <w:rFonts w:hint="eastAsia"/>
          <w:bCs/>
        </w:rPr>
        <w:t>4</w:t>
      </w:r>
      <w:r>
        <w:rPr>
          <w:rFonts w:hint="eastAsia"/>
        </w:rPr>
        <w:t>小时。</w:t>
      </w:r>
    </w:p>
    <w:p>
      <w:pPr>
        <w:pStyle w:val="107"/>
        <w:spacing w:before="156" w:after="156"/>
        <w:rPr>
          <w:kern w:val="2"/>
          <w:szCs w:val="21"/>
        </w:rPr>
      </w:pPr>
      <w:bookmarkStart w:id="105" w:name="_Toc112687304"/>
      <w:bookmarkStart w:id="106" w:name="_Toc112687104"/>
      <w:r>
        <w:rPr>
          <w:rFonts w:hint="eastAsia"/>
        </w:rPr>
        <w:t>施肥</w:t>
      </w:r>
      <w:bookmarkEnd w:id="105"/>
      <w:bookmarkEnd w:id="106"/>
    </w:p>
    <w:p>
      <w:pPr>
        <w:pStyle w:val="67"/>
        <w:spacing w:before="156" w:after="156"/>
      </w:pPr>
      <w:r>
        <w:rPr>
          <w:rFonts w:hint="eastAsia"/>
        </w:rPr>
        <w:t>一般要求</w:t>
      </w:r>
    </w:p>
    <w:p>
      <w:pPr>
        <w:pStyle w:val="176"/>
        <w:numPr>
          <w:ilvl w:val="0"/>
          <w:numId w:val="42"/>
        </w:numPr>
        <w:rPr>
          <w:rFonts w:hAnsi="宋体"/>
          <w:kern w:val="2"/>
          <w:szCs w:val="21"/>
        </w:rPr>
      </w:pPr>
      <w:r>
        <w:rPr>
          <w:rFonts w:hint="eastAsia" w:hAnsi="宋体"/>
          <w:bCs/>
        </w:rPr>
        <w:t>栽后第一个生长季宜施薄肥，应以有机肥为主，其它复合肥或</w:t>
      </w:r>
      <w:r>
        <w:rPr>
          <w:rFonts w:hint="eastAsia" w:hAnsi="宋体"/>
          <w:bCs/>
          <w:lang w:eastAsia="zh-CN"/>
        </w:rPr>
        <w:t>无机</w:t>
      </w:r>
      <w:r>
        <w:rPr>
          <w:rFonts w:hint="eastAsia" w:hAnsi="宋体"/>
          <w:bCs/>
        </w:rPr>
        <w:t>肥为辅。</w:t>
      </w:r>
      <w:r>
        <w:rPr>
          <w:rFonts w:hint="eastAsia" w:hAnsi="宋体"/>
        </w:rPr>
        <w:t>萌发</w:t>
      </w:r>
      <w:r>
        <w:fldChar w:fldCharType="begin"/>
      </w:r>
      <w:r>
        <w:instrText xml:space="preserve"> HYPERLINK "http://www.so.com/s?q=%E6%96%B0%E5%8F%B6&amp;ie=utf-8&amp;src=internal_wenda_recommend_textn" </w:instrText>
      </w:r>
      <w:r>
        <w:fldChar w:fldCharType="separate"/>
      </w:r>
      <w:r>
        <w:rPr>
          <w:rStyle w:val="34"/>
          <w:rFonts w:hint="eastAsia" w:hAnsi="宋体"/>
        </w:rPr>
        <w:t>新叶</w:t>
      </w:r>
      <w:r>
        <w:rPr>
          <w:rStyle w:val="34"/>
          <w:rFonts w:hint="eastAsia" w:hAnsi="宋体"/>
        </w:rPr>
        <w:fldChar w:fldCharType="end"/>
      </w:r>
      <w:r>
        <w:rPr>
          <w:rFonts w:hint="eastAsia" w:hAnsi="宋体"/>
        </w:rPr>
        <w:t>后，结合浇水可加入复合肥，浓度为0.2</w:t>
      </w:r>
      <w:r>
        <w:rPr>
          <w:rFonts w:hAnsi="宋体"/>
        </w:rPr>
        <w:t xml:space="preserve"> </w:t>
      </w:r>
      <w:r>
        <w:rPr>
          <w:rFonts w:hint="eastAsia" w:hAnsi="宋体"/>
        </w:rPr>
        <w:t>%～0.5</w:t>
      </w:r>
      <w:r>
        <w:rPr>
          <w:rFonts w:hAnsi="宋体"/>
        </w:rPr>
        <w:t xml:space="preserve"> </w:t>
      </w:r>
      <w:r>
        <w:rPr>
          <w:rFonts w:hint="eastAsia" w:hAnsi="宋体"/>
        </w:rPr>
        <w:t>%。并根据乔木特点、生长习性和季节进行选择性施肥；</w:t>
      </w:r>
    </w:p>
    <w:p>
      <w:pPr>
        <w:pStyle w:val="176"/>
      </w:pPr>
      <w:r>
        <w:rPr>
          <w:rFonts w:hint="eastAsia"/>
        </w:rPr>
        <w:t>施肥应以基肥为主，追肥为辅；基肥宜选择有机肥、生物复合肥及缓释性长效肥，追肥可选择N、P、K含量高的无机肥；</w:t>
      </w:r>
    </w:p>
    <w:p>
      <w:pPr>
        <w:pStyle w:val="176"/>
      </w:pPr>
      <w:r>
        <w:rPr>
          <w:rFonts w:hint="eastAsia"/>
        </w:rPr>
        <w:t>施用有机肥时，胸径＞30</w:t>
      </w:r>
      <w:r>
        <w:t xml:space="preserve"> </w:t>
      </w:r>
      <w:r>
        <w:rPr>
          <w:rFonts w:hint="eastAsia"/>
        </w:rPr>
        <w:t>cm的单株施肥量约8</w:t>
      </w:r>
      <w:r>
        <w:t xml:space="preserve"> </w:t>
      </w:r>
      <w:r>
        <w:rPr>
          <w:rFonts w:hint="eastAsia"/>
        </w:rPr>
        <w:t>kg；胸径20</w:t>
      </w:r>
      <w:r>
        <w:t xml:space="preserve"> </w:t>
      </w:r>
      <w:r>
        <w:rPr>
          <w:rFonts w:hint="eastAsia"/>
        </w:rPr>
        <w:t>cm～30</w:t>
      </w:r>
      <w:r>
        <w:t xml:space="preserve"> </w:t>
      </w:r>
      <w:r>
        <w:rPr>
          <w:rFonts w:hint="eastAsia"/>
        </w:rPr>
        <w:t>cm的单株施肥量约5</w:t>
      </w:r>
      <w:r>
        <w:t xml:space="preserve"> </w:t>
      </w:r>
      <w:r>
        <w:rPr>
          <w:rFonts w:hint="eastAsia"/>
        </w:rPr>
        <w:t>kg；胸径10</w:t>
      </w:r>
      <w:r>
        <w:t xml:space="preserve"> </w:t>
      </w:r>
      <w:r>
        <w:rPr>
          <w:rFonts w:hint="eastAsia"/>
        </w:rPr>
        <w:t>cm～20</w:t>
      </w:r>
      <w:r>
        <w:t xml:space="preserve"> </w:t>
      </w:r>
      <w:r>
        <w:rPr>
          <w:rFonts w:hint="eastAsia"/>
        </w:rPr>
        <w:t>cm的单株施肥量约4</w:t>
      </w:r>
      <w:r>
        <w:t xml:space="preserve"> </w:t>
      </w:r>
      <w:r>
        <w:rPr>
          <w:rFonts w:hint="eastAsia"/>
        </w:rPr>
        <w:t>kg；胸径＜10</w:t>
      </w:r>
      <w:r>
        <w:t xml:space="preserve"> </w:t>
      </w:r>
      <w:r>
        <w:rPr>
          <w:rFonts w:hint="eastAsia"/>
        </w:rPr>
        <w:t>cm的单株施肥量约3</w:t>
      </w:r>
      <w:r>
        <w:t xml:space="preserve"> </w:t>
      </w:r>
      <w:r>
        <w:rPr>
          <w:rFonts w:hint="eastAsia"/>
        </w:rPr>
        <w:t>kg；</w:t>
      </w:r>
    </w:p>
    <w:p>
      <w:pPr>
        <w:pStyle w:val="176"/>
        <w:rPr>
          <w:shd w:val="clear" w:color="auto" w:fill="FFFFFF"/>
        </w:rPr>
      </w:pPr>
      <w:r>
        <w:rPr>
          <w:rFonts w:hint="eastAsia"/>
        </w:rPr>
        <w:t>根系分布较深较远的乔木，施肥范围宜大、宜深；根系浅的乔木，施肥范围宜小、宜浅；</w:t>
      </w:r>
    </w:p>
    <w:p>
      <w:pPr>
        <w:pStyle w:val="176"/>
      </w:pPr>
      <w:r>
        <w:rPr>
          <w:rFonts w:hint="eastAsia"/>
        </w:rPr>
        <w:t>穴施、沟施、环施的位置应距根茎外表面20</w:t>
      </w:r>
      <w:r>
        <w:t xml:space="preserve"> </w:t>
      </w:r>
      <w:r>
        <w:rPr>
          <w:rFonts w:hint="eastAsia"/>
        </w:rPr>
        <w:t>cm～60</w:t>
      </w:r>
      <w:r>
        <w:t xml:space="preserve"> </w:t>
      </w:r>
      <w:r>
        <w:rPr>
          <w:rFonts w:hint="eastAsia"/>
        </w:rPr>
        <w:t>cm，撒施应均匀施于树冠投影范围内，施肥后应覆盖或深翻并配合浇水；</w:t>
      </w:r>
    </w:p>
    <w:p>
      <w:pPr>
        <w:pStyle w:val="176"/>
      </w:pPr>
      <w:r>
        <w:rPr>
          <w:rFonts w:hint="eastAsia"/>
        </w:rPr>
        <w:t>叶面喷施应充分雾化，应避开高温时段。</w:t>
      </w:r>
    </w:p>
    <w:p>
      <w:pPr>
        <w:pStyle w:val="67"/>
        <w:spacing w:before="156" w:after="156"/>
        <w:rPr>
          <w:kern w:val="2"/>
          <w:szCs w:val="21"/>
        </w:rPr>
      </w:pPr>
      <w:r>
        <w:rPr>
          <w:rFonts w:hint="eastAsia"/>
        </w:rPr>
        <w:t>常绿乔木</w:t>
      </w:r>
    </w:p>
    <w:p>
      <w:pPr>
        <w:pStyle w:val="58"/>
        <w:ind w:firstLine="420"/>
        <w:rPr>
          <w:kern w:val="2"/>
          <w:szCs w:val="21"/>
        </w:rPr>
      </w:pPr>
      <w:r>
        <w:rPr>
          <w:rFonts w:hint="eastAsia"/>
        </w:rPr>
        <w:t>针叶树宜多施</w:t>
      </w:r>
      <w:r>
        <w:rPr>
          <w:rFonts w:hint="eastAsia"/>
          <w:lang w:eastAsia="zh-CN"/>
        </w:rPr>
        <w:t>有机复合肥，</w:t>
      </w:r>
      <w:r>
        <w:rPr>
          <w:rFonts w:hint="eastAsia"/>
        </w:rPr>
        <w:t>少施或不施无机肥。</w:t>
      </w:r>
    </w:p>
    <w:p>
      <w:pPr>
        <w:pStyle w:val="107"/>
        <w:spacing w:before="156" w:after="156"/>
        <w:rPr>
          <w:kern w:val="2"/>
          <w:szCs w:val="21"/>
        </w:rPr>
      </w:pPr>
      <w:bookmarkStart w:id="107" w:name="_Toc112687105"/>
      <w:bookmarkStart w:id="108" w:name="_Toc112687305"/>
      <w:r>
        <w:rPr>
          <w:rFonts w:hint="eastAsia"/>
        </w:rPr>
        <w:t>松土与除草</w:t>
      </w:r>
      <w:bookmarkEnd w:id="107"/>
      <w:bookmarkEnd w:id="108"/>
    </w:p>
    <w:p>
      <w:pPr>
        <w:pStyle w:val="167"/>
        <w:rPr>
          <w:kern w:val="2"/>
          <w:szCs w:val="21"/>
        </w:rPr>
      </w:pPr>
      <w:r>
        <w:rPr>
          <w:rFonts w:hint="eastAsia"/>
        </w:rPr>
        <w:t>除草应坚持“除早、除小、除了”的原则，宜结合松土同时进行。</w:t>
      </w:r>
    </w:p>
    <w:p>
      <w:pPr>
        <w:pStyle w:val="167"/>
        <w:rPr>
          <w:rFonts w:cs="黑体"/>
        </w:rPr>
      </w:pPr>
      <w:r>
        <w:rPr>
          <w:rFonts w:hint="eastAsia"/>
        </w:rPr>
        <w:t>降雨或浇水</w:t>
      </w:r>
      <w:r>
        <w:rPr>
          <w:rFonts w:hint="eastAsia" w:cs="黑体"/>
        </w:rPr>
        <w:t>次日或隔日</w:t>
      </w:r>
      <w:r>
        <w:rPr>
          <w:rFonts w:hint="eastAsia"/>
        </w:rPr>
        <w:t>，应进行松土和除草，</w:t>
      </w:r>
      <w:r>
        <w:rPr>
          <w:rFonts w:hint="eastAsia" w:cs="黑体"/>
        </w:rPr>
        <w:t>松土深度5</w:t>
      </w:r>
      <w:r>
        <w:rPr>
          <w:rFonts w:cs="黑体"/>
        </w:rPr>
        <w:t xml:space="preserve"> </w:t>
      </w:r>
      <w:r>
        <w:rPr>
          <w:rFonts w:hint="eastAsia" w:cs="黑体"/>
        </w:rPr>
        <w:t>cm</w:t>
      </w:r>
      <w:r>
        <w:rPr>
          <w:rFonts w:hint="eastAsia"/>
        </w:rPr>
        <w:t>～</w:t>
      </w:r>
      <w:r>
        <w:rPr>
          <w:rFonts w:hint="eastAsia" w:cs="黑体"/>
        </w:rPr>
        <w:t>10</w:t>
      </w:r>
      <w:r>
        <w:rPr>
          <w:rFonts w:cs="黑体"/>
        </w:rPr>
        <w:t xml:space="preserve"> </w:t>
      </w:r>
      <w:r>
        <w:rPr>
          <w:rFonts w:hint="eastAsia" w:cs="黑体"/>
        </w:rPr>
        <w:t>cm，碎土粒径＜2</w:t>
      </w:r>
      <w:r>
        <w:rPr>
          <w:rFonts w:cs="黑体"/>
        </w:rPr>
        <w:t xml:space="preserve"> </w:t>
      </w:r>
      <w:r>
        <w:rPr>
          <w:rFonts w:hint="eastAsia" w:cs="黑体"/>
        </w:rPr>
        <w:t>cm。</w:t>
      </w:r>
    </w:p>
    <w:p>
      <w:pPr>
        <w:pStyle w:val="167"/>
        <w:rPr>
          <w:rFonts w:cs="黑体"/>
        </w:rPr>
      </w:pPr>
      <w:r>
        <w:rPr>
          <w:rFonts w:hint="eastAsia"/>
        </w:rPr>
        <w:t>除草应连根清除，</w:t>
      </w:r>
      <w:r>
        <w:rPr>
          <w:rFonts w:hint="eastAsia" w:cs="黑体"/>
        </w:rPr>
        <w:t>清除的杂草、杂物应及时收集外运</w:t>
      </w:r>
      <w:r>
        <w:rPr>
          <w:rFonts w:hint="eastAsia"/>
        </w:rPr>
        <w:t>。</w:t>
      </w:r>
    </w:p>
    <w:p>
      <w:pPr>
        <w:pStyle w:val="167"/>
      </w:pPr>
      <w:r>
        <w:rPr>
          <w:rFonts w:hint="eastAsia"/>
        </w:rPr>
        <w:t>松土除草时</w:t>
      </w:r>
      <w:r>
        <w:rPr>
          <w:rFonts w:hint="eastAsia"/>
          <w:lang w:eastAsia="zh-CN"/>
        </w:rPr>
        <w:t>应</w:t>
      </w:r>
      <w:r>
        <w:rPr>
          <w:rFonts w:hint="eastAsia"/>
        </w:rPr>
        <w:t>保护树木根系，不能伤根和造成根系裸露。</w:t>
      </w:r>
    </w:p>
    <w:p>
      <w:pPr>
        <w:pStyle w:val="167"/>
      </w:pPr>
      <w:r>
        <w:rPr>
          <w:rFonts w:hint="eastAsia"/>
        </w:rPr>
        <w:t>不宜使用除草剂。</w:t>
      </w:r>
    </w:p>
    <w:p>
      <w:pPr>
        <w:pStyle w:val="107"/>
        <w:spacing w:before="156" w:after="156"/>
        <w:rPr>
          <w:kern w:val="2"/>
          <w:szCs w:val="21"/>
        </w:rPr>
      </w:pPr>
      <w:bookmarkStart w:id="109" w:name="_Toc112687306"/>
      <w:bookmarkStart w:id="110" w:name="_Toc112687106"/>
      <w:r>
        <w:rPr>
          <w:rFonts w:hint="eastAsia"/>
        </w:rPr>
        <w:t>整形与修剪</w:t>
      </w:r>
      <w:bookmarkEnd w:id="109"/>
      <w:bookmarkEnd w:id="110"/>
    </w:p>
    <w:p>
      <w:pPr>
        <w:pStyle w:val="67"/>
        <w:spacing w:before="156" w:after="156"/>
      </w:pPr>
      <w:r>
        <w:rPr>
          <w:rFonts w:hint="eastAsia"/>
        </w:rPr>
        <w:t>一般要求</w:t>
      </w:r>
    </w:p>
    <w:p>
      <w:pPr>
        <w:pStyle w:val="176"/>
        <w:numPr>
          <w:ilvl w:val="0"/>
          <w:numId w:val="43"/>
        </w:numPr>
        <w:rPr>
          <w:kern w:val="2"/>
          <w:szCs w:val="21"/>
        </w:rPr>
      </w:pPr>
      <w:r>
        <w:rPr>
          <w:rFonts w:hint="eastAsia"/>
        </w:rPr>
        <w:t>按照先整形后修剪的原则进行。整形时，应控制树冠大小，使枝条分布均匀，保持树体地上部分与地下部分生长势的平衡；</w:t>
      </w:r>
    </w:p>
    <w:p>
      <w:pPr>
        <w:pStyle w:val="176"/>
      </w:pPr>
      <w:r>
        <w:rPr>
          <w:rFonts w:hint="eastAsia"/>
        </w:rPr>
        <w:t>修剪时，应先剪除或短截机械损伤枝，根据整体树冠的分布情况和枝条损伤部位进行修剪，确保树形美观；</w:t>
      </w:r>
    </w:p>
    <w:p>
      <w:pPr>
        <w:pStyle w:val="176"/>
        <w:rPr>
          <w:bCs/>
        </w:rPr>
      </w:pPr>
      <w:r>
        <w:rPr>
          <w:rFonts w:hint="eastAsia"/>
        </w:rPr>
        <w:t>枝条短截时应留外芽，剪口应距留芽位置上方1</w:t>
      </w:r>
      <w:r>
        <w:t xml:space="preserve"> </w:t>
      </w:r>
      <w:r>
        <w:rPr>
          <w:rFonts w:hint="eastAsia"/>
        </w:rPr>
        <w:t>cm，与芽口反方向呈45</w:t>
      </w:r>
      <w:r>
        <w:t xml:space="preserve"> </w:t>
      </w:r>
      <w:r>
        <w:rPr>
          <w:rFonts w:hint="eastAsia"/>
        </w:rPr>
        <w:t>°，剪口应平滑；</w:t>
      </w:r>
    </w:p>
    <w:p>
      <w:pPr>
        <w:pStyle w:val="176"/>
      </w:pPr>
      <w:r>
        <w:rPr>
          <w:rFonts w:hint="eastAsia"/>
        </w:rPr>
        <w:t>生长季节树干抹芽，每10天～15天应进行一次；</w:t>
      </w:r>
    </w:p>
    <w:p>
      <w:pPr>
        <w:pStyle w:val="176"/>
        <w:rPr>
          <w:color w:val="FF0000"/>
        </w:rPr>
      </w:pPr>
      <w:r>
        <w:rPr>
          <w:rFonts w:hint="eastAsia"/>
        </w:rPr>
        <w:t>成行或成片种植的同种乔木，应根据近旁树木的树冠大小进行整体矫正，保持树冠协调；</w:t>
      </w:r>
    </w:p>
    <w:p>
      <w:pPr>
        <w:pStyle w:val="176"/>
        <w:rPr>
          <w:bCs/>
          <w:color w:val="FF0000"/>
        </w:rPr>
      </w:pPr>
      <w:r>
        <w:rPr>
          <w:rFonts w:hint="eastAsia"/>
        </w:rPr>
        <w:t>观花乔木修剪时应避开花芽分化期，保留开花枝条。除观果乔木外，应及时清理残花。</w:t>
      </w:r>
    </w:p>
    <w:p>
      <w:pPr>
        <w:pStyle w:val="67"/>
        <w:spacing w:before="156" w:after="156"/>
        <w:rPr>
          <w:kern w:val="2"/>
          <w:szCs w:val="21"/>
        </w:rPr>
      </w:pPr>
      <w:r>
        <w:rPr>
          <w:rFonts w:hint="eastAsia"/>
        </w:rPr>
        <w:t>落叶乔木</w:t>
      </w:r>
    </w:p>
    <w:p>
      <w:pPr>
        <w:pStyle w:val="58"/>
        <w:ind w:firstLine="420"/>
        <w:rPr>
          <w:rFonts w:hint="eastAsia"/>
        </w:rPr>
      </w:pPr>
      <w:r>
        <w:rPr>
          <w:rFonts w:hint="eastAsia"/>
        </w:rPr>
        <w:t>落叶后至春季发芽前，应进行一次整形修剪。修剪应除去内膛枝、交叉枝、细弱枝、下垂枝等问题枝条。</w:t>
      </w:r>
    </w:p>
    <w:p>
      <w:pPr>
        <w:pStyle w:val="67"/>
        <w:spacing w:before="156" w:after="156"/>
        <w:rPr>
          <w:rFonts w:hint="eastAsia" w:ascii="黑体" w:eastAsia="黑体" w:cs="Times New Roman"/>
          <w:lang w:val="en-US" w:eastAsia="zh-CN"/>
        </w:rPr>
      </w:pPr>
      <w:r>
        <w:rPr>
          <w:rFonts w:hint="eastAsia" w:ascii="黑体" w:eastAsia="黑体" w:cs="Times New Roman"/>
          <w:lang w:val="en-US" w:eastAsia="zh-CN"/>
        </w:rPr>
        <w:t>常绿乔木</w:t>
      </w:r>
    </w:p>
    <w:p>
      <w:pPr>
        <w:pStyle w:val="67"/>
        <w:numPr>
          <w:ilvl w:val="0"/>
          <w:numId w:val="0"/>
        </w:numPr>
        <w:spacing w:before="156" w:after="156"/>
        <w:ind w:leftChars="0" w:firstLine="420" w:firstLineChars="20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枝叶集生树干顶部，枝条茂密圆型树冠的常绿乔木可适量疏枝。</w:t>
      </w:r>
    </w:p>
    <w:p>
      <w:pPr>
        <w:pStyle w:val="107"/>
        <w:spacing w:before="156" w:after="156"/>
        <w:rPr>
          <w:kern w:val="2"/>
          <w:szCs w:val="21"/>
        </w:rPr>
      </w:pPr>
      <w:bookmarkStart w:id="111" w:name="_Toc112687107"/>
      <w:bookmarkStart w:id="112" w:name="_Toc112687307"/>
      <w:r>
        <w:rPr>
          <w:rFonts w:hint="eastAsia"/>
        </w:rPr>
        <w:t>更换补植</w:t>
      </w:r>
      <w:bookmarkEnd w:id="111"/>
      <w:bookmarkEnd w:id="112"/>
    </w:p>
    <w:p>
      <w:pPr>
        <w:pStyle w:val="58"/>
        <w:ind w:firstLine="420"/>
      </w:pPr>
      <w:r>
        <w:rPr>
          <w:rFonts w:hint="eastAsia"/>
        </w:rPr>
        <w:t xml:space="preserve"> 养护期内，对死亡乔木要连根挖除并分析死亡原因，采取相应措施后在栽植季节进行更换补植；补植的乔木在品种、规格和形态等方面应与原乔木相一致并重点进行养护。</w:t>
      </w:r>
    </w:p>
    <w:p>
      <w:pPr>
        <w:pStyle w:val="107"/>
        <w:spacing w:before="156" w:after="156"/>
        <w:rPr>
          <w:rStyle w:val="233"/>
          <w:rFonts w:hint="default"/>
          <w:bCs w:val="0"/>
          <w:sz w:val="21"/>
          <w:szCs w:val="21"/>
        </w:rPr>
      </w:pPr>
      <w:bookmarkStart w:id="113" w:name="_Toc112687108"/>
      <w:bookmarkStart w:id="114" w:name="_Toc112687308"/>
      <w:r>
        <w:rPr>
          <w:rStyle w:val="233"/>
          <w:rFonts w:hint="default"/>
          <w:b w:val="0"/>
          <w:bCs w:val="0"/>
          <w:sz w:val="21"/>
          <w:szCs w:val="21"/>
        </w:rPr>
        <w:t>防护措施</w:t>
      </w:r>
      <w:bookmarkEnd w:id="113"/>
      <w:bookmarkEnd w:id="114"/>
    </w:p>
    <w:p>
      <w:pPr>
        <w:pStyle w:val="167"/>
      </w:pPr>
      <w:r>
        <w:rPr>
          <w:rFonts w:hint="eastAsia"/>
        </w:rPr>
        <w:t>春末夏初，易受高温危害的树木应避免太阳直射，采取搭棚遮阴、主干缠绕软质透气材料、喷雾降温等措施预防日灼。遮阴设施及材料宜在秋初拆除。</w:t>
      </w:r>
    </w:p>
    <w:p>
      <w:pPr>
        <w:pStyle w:val="167"/>
      </w:pPr>
      <w:r>
        <w:rPr>
          <w:rFonts w:hint="eastAsia"/>
        </w:rPr>
        <w:t>秋末初冬，对易受低温侵害的乔木应采取搭设风障、主干包裹保温材料、根基部培土等防寒措施。保温设施及材料宜在开春后拆除。</w:t>
      </w:r>
    </w:p>
    <w:p>
      <w:pPr>
        <w:pStyle w:val="107"/>
        <w:spacing w:before="156" w:after="156"/>
        <w:rPr>
          <w:kern w:val="2"/>
          <w:szCs w:val="21"/>
        </w:rPr>
      </w:pPr>
      <w:bookmarkStart w:id="115" w:name="_Toc112687309"/>
      <w:bookmarkStart w:id="116" w:name="_Toc112687109"/>
      <w:r>
        <w:rPr>
          <w:rFonts w:hint="eastAsia"/>
        </w:rPr>
        <w:t>有害生物防治</w:t>
      </w:r>
      <w:bookmarkEnd w:id="115"/>
      <w:bookmarkEnd w:id="116"/>
    </w:p>
    <w:p>
      <w:pPr>
        <w:pStyle w:val="167"/>
      </w:pPr>
      <w:r>
        <w:rPr>
          <w:rFonts w:hint="eastAsia"/>
        </w:rPr>
        <w:t>坚持“预防为主，综合治理”的原则，倡导生物防治、物理防治优先，多种防治方法相结合的综合防治策略，做到安全、经济、及时、有效。</w:t>
      </w:r>
    </w:p>
    <w:p>
      <w:pPr>
        <w:pStyle w:val="167"/>
      </w:pPr>
      <w:r>
        <w:rPr>
          <w:rFonts w:hint="eastAsia"/>
        </w:rPr>
        <w:t>防治应先辨别有害生物种类、数量、发生密度和发生历期，在了解其生活史的基础上有针对性地进行科学防治。</w:t>
      </w:r>
    </w:p>
    <w:p>
      <w:pPr>
        <w:pStyle w:val="167"/>
      </w:pPr>
      <w:r>
        <w:rPr>
          <w:rFonts w:hint="eastAsia"/>
        </w:rPr>
        <w:t>生物防治应充分使用生物制剂，保护和利用天敌。</w:t>
      </w:r>
    </w:p>
    <w:p>
      <w:pPr>
        <w:pStyle w:val="167"/>
      </w:pPr>
      <w:r>
        <w:rPr>
          <w:rFonts w:hint="eastAsia"/>
        </w:rPr>
        <w:t>物理防治应及时清除病源虫源，剪除病虫枝，并集中销毁。</w:t>
      </w:r>
    </w:p>
    <w:p>
      <w:pPr>
        <w:pStyle w:val="167"/>
      </w:pPr>
      <w:r>
        <w:rPr>
          <w:rFonts w:hint="eastAsia"/>
        </w:rPr>
        <w:t>化学防治应选择对环境和有益生物影响小的农药，不同药剂交替使用，严禁使用明令禁止的农药。</w:t>
      </w:r>
    </w:p>
    <w:p>
      <w:pPr>
        <w:pStyle w:val="167"/>
      </w:pPr>
      <w:r>
        <w:rPr>
          <w:rFonts w:hint="eastAsia"/>
        </w:rPr>
        <w:t>生理性病害应进行专项防治，消除干旱、水涝、高温、冰冻、缺肥等不利因素。</w:t>
      </w:r>
    </w:p>
    <w:p>
      <w:pPr>
        <w:pStyle w:val="167"/>
        <w:rPr>
          <w:rFonts w:cs="黑体"/>
        </w:rPr>
      </w:pPr>
      <w:r>
        <w:rPr>
          <w:rFonts w:hint="eastAsia"/>
        </w:rPr>
        <w:t>有害动植物防治应及时清除菟丝子、鼠类、蜗牛类</w:t>
      </w:r>
      <w:r>
        <w:rPr>
          <w:rFonts w:hint="eastAsia" w:cs="黑体"/>
        </w:rPr>
        <w:t>等有害动植物。</w:t>
      </w:r>
    </w:p>
    <w:p>
      <w:pPr>
        <w:pStyle w:val="167"/>
      </w:pPr>
      <w:r>
        <w:rPr>
          <w:rFonts w:hint="eastAsia"/>
        </w:rPr>
        <w:t>加强巡查，严格管控检疫性有害生物。</w:t>
      </w:r>
    </w:p>
    <w:p>
      <w:pPr>
        <w:pStyle w:val="107"/>
        <w:spacing w:before="156" w:after="156"/>
        <w:rPr>
          <w:kern w:val="2"/>
          <w:szCs w:val="21"/>
        </w:rPr>
      </w:pPr>
      <w:bookmarkStart w:id="117" w:name="_Toc112687310"/>
      <w:bookmarkStart w:id="118" w:name="_Toc112687110"/>
      <w:r>
        <w:rPr>
          <w:rFonts w:hint="eastAsia"/>
        </w:rPr>
        <w:t>建立栽植档案</w:t>
      </w:r>
      <w:bookmarkEnd w:id="117"/>
      <w:bookmarkEnd w:id="118"/>
    </w:p>
    <w:p>
      <w:pPr>
        <w:pStyle w:val="167"/>
      </w:pPr>
      <w:r>
        <w:rPr>
          <w:rFonts w:hint="eastAsia"/>
        </w:rPr>
        <w:t>收集</w:t>
      </w:r>
      <w:r>
        <w:rPr>
          <w:rFonts w:hint="eastAsia"/>
          <w:bCs/>
        </w:rPr>
        <w:t>进场验收记录、</w:t>
      </w:r>
      <w:r>
        <w:rPr>
          <w:rFonts w:hint="eastAsia"/>
        </w:rPr>
        <w:t>乔木</w:t>
      </w:r>
      <w:r>
        <w:rPr>
          <w:rFonts w:hint="eastAsia"/>
          <w:bCs/>
        </w:rPr>
        <w:t>出圃标签</w:t>
      </w:r>
      <w:r>
        <w:rPr>
          <w:rFonts w:hint="eastAsia"/>
        </w:rPr>
        <w:t>等资料。</w:t>
      </w:r>
    </w:p>
    <w:p>
      <w:pPr>
        <w:pStyle w:val="167"/>
      </w:pPr>
      <w:r>
        <w:rPr>
          <w:rFonts w:hint="eastAsia"/>
          <w:bCs/>
        </w:rPr>
        <w:t>登记</w:t>
      </w:r>
      <w:r>
        <w:rPr>
          <w:rFonts w:hint="eastAsia"/>
        </w:rPr>
        <w:t>树种、规格、树龄、编号、产地名称、栽植时间、栽植位置等内容。</w:t>
      </w:r>
    </w:p>
    <w:p>
      <w:pPr>
        <w:pStyle w:val="167"/>
        <w:rPr>
          <w:bCs/>
        </w:rPr>
      </w:pPr>
      <w:r>
        <w:rPr>
          <w:rFonts w:hint="eastAsia"/>
          <w:bCs/>
        </w:rPr>
        <w:t>记录日常养护日志、养护管理过程中的重大事件及其处理结果。</w:t>
      </w:r>
    </w:p>
    <w:p>
      <w:pPr>
        <w:pStyle w:val="167"/>
        <w:rPr>
          <w:rFonts w:cs="黑体"/>
          <w:bCs/>
        </w:rPr>
      </w:pPr>
      <w:r>
        <w:rPr>
          <w:rFonts w:hint="eastAsia"/>
        </w:rPr>
        <w:t>收集</w:t>
      </w:r>
      <w:r>
        <w:rPr>
          <w:rFonts w:hint="eastAsia" w:cs="黑体"/>
          <w:bCs/>
        </w:rPr>
        <w:t>栽植及养护过程中应用的新技术、新工艺和新成果的单项技术资料。</w:t>
      </w:r>
    </w:p>
    <w:p>
      <w:pPr>
        <w:pStyle w:val="107"/>
        <w:numPr>
          <w:ilvl w:val="2"/>
          <w:numId w:val="0"/>
        </w:numPr>
        <w:bidi w:val="0"/>
        <w:ind w:left="-420" w:leftChars="0"/>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58"/>
        <w:rPr>
          <w:rFonts w:hint="eastAsia" w:cs="黑体"/>
          <w:bCs/>
        </w:rPr>
      </w:pPr>
    </w:p>
    <w:p>
      <w:pPr>
        <w:pStyle w:val="78"/>
        <w:spacing w:before="78" w:after="156"/>
        <w:sectPr>
          <w:footerReference r:id="rId14" w:type="default"/>
          <w:pgSz w:w="11906" w:h="16838"/>
          <w:pgMar w:top="2410" w:right="1134" w:bottom="1134" w:left="1134" w:header="1418" w:footer="1134" w:gutter="284"/>
          <w:pgNumType w:fmt="decimal" w:start="1"/>
          <w:cols w:space="720" w:num="1"/>
          <w:formProt w:val="0"/>
          <w:docGrid w:type="lines" w:linePitch="312" w:charSpace="0"/>
        </w:sectPr>
      </w:pPr>
    </w:p>
    <w:bookmarkEnd w:id="13"/>
    <w:p>
      <w:pPr>
        <w:pStyle w:val="78"/>
        <w:spacing w:before="78" w:after="156"/>
      </w:pPr>
      <w:bookmarkStart w:id="119" w:name="_Toc112687111"/>
      <w:bookmarkStart w:id="120" w:name="_Toc112687311"/>
      <w:r>
        <w:br w:type="textWrapping"/>
      </w:r>
      <w:bookmarkEnd w:id="119"/>
      <w:bookmarkEnd w:id="120"/>
      <w:r>
        <w:rPr>
          <w:rFonts w:hint="eastAsia"/>
        </w:rPr>
        <w:t>（资料性）</w:t>
      </w:r>
    </w:p>
    <w:p>
      <w:pPr>
        <w:pStyle w:val="78"/>
        <w:numPr>
          <w:ilvl w:val="0"/>
          <w:numId w:val="0"/>
        </w:numPr>
        <w:spacing w:before="78" w:after="156"/>
        <w:ind w:leftChars="0"/>
        <w:jc w:val="center"/>
      </w:pPr>
      <w:r>
        <w:rPr>
          <w:rFonts w:hint="eastAsia"/>
        </w:rPr>
        <w:t>常</w:t>
      </w:r>
      <w:r>
        <w:rPr>
          <w:rFonts w:hint="eastAsia"/>
          <w:lang w:eastAsia="zh-CN"/>
        </w:rPr>
        <w:t>见</w:t>
      </w:r>
      <w:r>
        <w:rPr>
          <w:rFonts w:hint="eastAsia"/>
        </w:rPr>
        <w:t>常绿乔木名录</w:t>
      </w:r>
      <w:r>
        <w:br w:type="textWrapping"/>
      </w:r>
    </w:p>
    <w:p>
      <w:pPr>
        <w:pStyle w:val="58"/>
        <w:ind w:firstLine="420"/>
      </w:pPr>
      <w:bookmarkStart w:id="121" w:name="_Toc112687112"/>
      <w:bookmarkStart w:id="122" w:name="_Toc112687312"/>
      <w:r>
        <w:rPr>
          <w:rFonts w:hint="eastAsia"/>
        </w:rPr>
        <w:t>常绿阔叶乔木名录见表A</w:t>
      </w:r>
      <w:r>
        <w:t>.</w:t>
      </w:r>
      <w:r>
        <w:rPr>
          <w:rFonts w:hint="eastAsia"/>
        </w:rPr>
        <w:t>1。</w:t>
      </w:r>
      <w:bookmarkEnd w:id="121"/>
      <w:bookmarkEnd w:id="122"/>
    </w:p>
    <w:p>
      <w:pPr>
        <w:pStyle w:val="79"/>
        <w:spacing w:before="156" w:after="156"/>
        <w:jc w:val="both"/>
        <w:rPr>
          <w:kern w:val="2"/>
          <w:szCs w:val="21"/>
        </w:rPr>
      </w:pPr>
      <w:r>
        <w:rPr>
          <w:rFonts w:hint="eastAsia"/>
        </w:rPr>
        <w:t>常绿阔叶乔木表</w:t>
      </w:r>
    </w:p>
    <w:tbl>
      <w:tblPr>
        <w:tblStyle w:val="28"/>
        <w:tblW w:w="15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037"/>
        <w:gridCol w:w="2059"/>
        <w:gridCol w:w="1063"/>
        <w:gridCol w:w="3682"/>
        <w:gridCol w:w="2624"/>
        <w:gridCol w:w="3100"/>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6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20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6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1</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女贞</w:t>
            </w:r>
          </w:p>
          <w:p>
            <w:pPr>
              <w:spacing w:line="360" w:lineRule="auto"/>
              <w:jc w:val="center"/>
              <w:rPr>
                <w:rFonts w:ascii="宋体" w:hAnsi="宋体"/>
                <w:sz w:val="18"/>
                <w:szCs w:val="18"/>
              </w:rPr>
            </w:pPr>
            <w:r>
              <w:rPr>
                <w:rFonts w:hint="eastAsia" w:ascii="宋体" w:hAnsi="宋体"/>
                <w:sz w:val="18"/>
                <w:szCs w:val="18"/>
              </w:rPr>
              <w:t>（大叶女贞）</w:t>
            </w:r>
          </w:p>
        </w:tc>
        <w:tc>
          <w:tcPr>
            <w:tcW w:w="20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i/>
                <w:sz w:val="18"/>
                <w:szCs w:val="18"/>
              </w:rPr>
            </w:pPr>
            <w:r>
              <w:rPr>
                <w:rFonts w:hint="eastAsia" w:ascii="宋体" w:hAnsi="宋体"/>
                <w:i/>
                <w:sz w:val="18"/>
                <w:szCs w:val="18"/>
              </w:rPr>
              <w:t>Ligustrum lucidum Ait.</w:t>
            </w:r>
          </w:p>
        </w:tc>
        <w:tc>
          <w:tcPr>
            <w:tcW w:w="10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木犀科</w:t>
            </w:r>
          </w:p>
          <w:p>
            <w:pPr>
              <w:spacing w:line="360" w:lineRule="auto"/>
              <w:jc w:val="center"/>
              <w:rPr>
                <w:rFonts w:ascii="宋体" w:hAnsi="宋体"/>
                <w:sz w:val="18"/>
                <w:szCs w:val="18"/>
              </w:rPr>
            </w:pPr>
            <w:r>
              <w:rPr>
                <w:rFonts w:hint="eastAsia" w:ascii="宋体" w:hAnsi="宋体"/>
                <w:sz w:val="18"/>
                <w:szCs w:val="18"/>
              </w:rPr>
              <w:t>女贞属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常绿乔木，高达5</w:t>
            </w:r>
            <w:r>
              <w:rPr>
                <w:rFonts w:ascii="宋体" w:hAnsi="宋体"/>
                <w:sz w:val="18"/>
                <w:szCs w:val="18"/>
              </w:rPr>
              <w:t xml:space="preserve"> m</w:t>
            </w:r>
            <w:r>
              <w:rPr>
                <w:rFonts w:hint="eastAsia" w:ascii="宋体" w:hAnsi="宋体"/>
                <w:sz w:val="18"/>
                <w:szCs w:val="18"/>
              </w:rPr>
              <w:t>～6</w:t>
            </w:r>
            <w:r>
              <w:rPr>
                <w:rFonts w:ascii="宋体" w:hAnsi="宋体"/>
                <w:sz w:val="18"/>
                <w:szCs w:val="18"/>
              </w:rPr>
              <w:t xml:space="preserve"> </w:t>
            </w:r>
            <w:r>
              <w:rPr>
                <w:rFonts w:hint="eastAsia" w:ascii="宋体" w:hAnsi="宋体"/>
                <w:sz w:val="18"/>
                <w:szCs w:val="18"/>
              </w:rPr>
              <w:t>m；树皮灰色，平滑；枝开展，无毛，具皮孔；叶革质；圆锥花序顶生，花白色，花期6月～7月；核果长圆形，蓝黑色。</w:t>
            </w:r>
          </w:p>
        </w:tc>
        <w:tc>
          <w:tcPr>
            <w:tcW w:w="2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喜光，稍耐阴；喜湿润，不耐干旱；对二氧化硫、氯气顶有毒气体有较强的抗性。</w:t>
            </w:r>
          </w:p>
        </w:tc>
        <w:tc>
          <w:tcPr>
            <w:tcW w:w="3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适生于微酸性至微碱性湿润土壤，不耐贫瘠，忌积水；根系发达；耐修剪。</w:t>
            </w: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2</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木樨</w:t>
            </w:r>
          </w:p>
          <w:p>
            <w:pPr>
              <w:spacing w:line="360" w:lineRule="auto"/>
              <w:jc w:val="center"/>
              <w:rPr>
                <w:rFonts w:ascii="宋体" w:hAnsi="宋体"/>
                <w:kern w:val="0"/>
                <w:sz w:val="18"/>
                <w:szCs w:val="18"/>
              </w:rPr>
            </w:pPr>
            <w:r>
              <w:rPr>
                <w:rFonts w:hint="eastAsia" w:ascii="宋体" w:hAnsi="宋体"/>
                <w:sz w:val="18"/>
                <w:szCs w:val="18"/>
              </w:rPr>
              <w:t>（</w:t>
            </w:r>
            <w:r>
              <w:rPr>
                <w:rFonts w:hint="eastAsia" w:ascii="宋体" w:hAnsi="宋体"/>
                <w:kern w:val="0"/>
                <w:sz w:val="18"/>
                <w:szCs w:val="18"/>
              </w:rPr>
              <w:t>桂花</w:t>
            </w:r>
            <w:r>
              <w:rPr>
                <w:rFonts w:hint="eastAsia" w:ascii="宋体" w:hAnsi="宋体"/>
                <w:sz w:val="18"/>
                <w:szCs w:val="18"/>
              </w:rPr>
              <w:t>）</w:t>
            </w:r>
          </w:p>
        </w:tc>
        <w:tc>
          <w:tcPr>
            <w:tcW w:w="20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i/>
                <w:sz w:val="18"/>
                <w:szCs w:val="18"/>
              </w:rPr>
            </w:pPr>
            <w:r>
              <w:rPr>
                <w:rFonts w:hint="eastAsia" w:ascii="宋体" w:hAnsi="宋体"/>
                <w:i/>
                <w:sz w:val="18"/>
                <w:szCs w:val="18"/>
              </w:rPr>
              <w:t>Osmanthus fragrans (Thunb.) Loureiro</w:t>
            </w:r>
          </w:p>
        </w:tc>
        <w:tc>
          <w:tcPr>
            <w:tcW w:w="10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木犀科</w:t>
            </w:r>
          </w:p>
          <w:p>
            <w:pPr>
              <w:spacing w:line="360" w:lineRule="auto"/>
              <w:jc w:val="center"/>
              <w:rPr>
                <w:rFonts w:ascii="宋体" w:hAnsi="宋体"/>
                <w:sz w:val="18"/>
                <w:szCs w:val="18"/>
              </w:rPr>
            </w:pPr>
            <w:r>
              <w:rPr>
                <w:rFonts w:hint="eastAsia" w:ascii="宋体" w:hAnsi="宋体"/>
                <w:sz w:val="18"/>
                <w:szCs w:val="18"/>
              </w:rPr>
              <w:t>木犀属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常绿小乔木，高可达12</w:t>
            </w:r>
            <w:r>
              <w:rPr>
                <w:rFonts w:ascii="宋体" w:hAnsi="宋体"/>
                <w:sz w:val="18"/>
                <w:szCs w:val="18"/>
              </w:rPr>
              <w:t xml:space="preserve"> </w:t>
            </w:r>
            <w:r>
              <w:rPr>
                <w:rFonts w:hint="eastAsia" w:ascii="宋体" w:hAnsi="宋体"/>
                <w:sz w:val="18"/>
                <w:szCs w:val="18"/>
              </w:rPr>
              <w:t>m；树皮灰色，不裂；叶革质，长椭圆形；花簇生叶腋或聚伞状，淡黄色，浓香，花期9月～10月；核果椭圆形，紫黑色。</w:t>
            </w:r>
          </w:p>
        </w:tc>
        <w:tc>
          <w:tcPr>
            <w:tcW w:w="2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喜光，稍耐阴；喜温暖和通风良好的环境，不耐寒；对二氧化硫、氯气等有一定的抗性。</w:t>
            </w:r>
          </w:p>
        </w:tc>
        <w:tc>
          <w:tcPr>
            <w:tcW w:w="3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深根性，喜湿润排水良好的砂质土壤，怕旱，忌积水。</w:t>
            </w: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3</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石楠</w:t>
            </w:r>
          </w:p>
          <w:p>
            <w:pPr>
              <w:spacing w:line="360" w:lineRule="auto"/>
              <w:jc w:val="center"/>
              <w:rPr>
                <w:rFonts w:ascii="宋体" w:hAnsi="宋体"/>
                <w:kern w:val="0"/>
                <w:sz w:val="18"/>
                <w:szCs w:val="18"/>
              </w:rPr>
            </w:pPr>
            <w:r>
              <w:rPr>
                <w:rFonts w:hint="eastAsia" w:ascii="宋体" w:hAnsi="宋体"/>
                <w:kern w:val="0"/>
                <w:sz w:val="18"/>
                <w:szCs w:val="18"/>
              </w:rPr>
              <w:t>（红叶石楠）</w:t>
            </w:r>
          </w:p>
        </w:tc>
        <w:tc>
          <w:tcPr>
            <w:tcW w:w="20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i/>
                <w:sz w:val="18"/>
                <w:szCs w:val="18"/>
              </w:rPr>
            </w:pPr>
            <w:r>
              <w:rPr>
                <w:rFonts w:hint="eastAsia" w:ascii="宋体" w:hAnsi="宋体"/>
                <w:i/>
                <w:sz w:val="18"/>
                <w:szCs w:val="18"/>
              </w:rPr>
              <w:t>Photinia serratifolia(Desfontaines) Kalkman</w:t>
            </w:r>
          </w:p>
        </w:tc>
        <w:tc>
          <w:tcPr>
            <w:tcW w:w="10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蔷薇科</w:t>
            </w:r>
          </w:p>
          <w:p>
            <w:pPr>
              <w:spacing w:line="360" w:lineRule="auto"/>
              <w:jc w:val="center"/>
              <w:rPr>
                <w:rFonts w:ascii="宋体" w:hAnsi="宋体"/>
                <w:sz w:val="18"/>
                <w:szCs w:val="18"/>
              </w:rPr>
            </w:pPr>
            <w:r>
              <w:rPr>
                <w:rFonts w:hint="eastAsia" w:ascii="宋体" w:hAnsi="宋体"/>
                <w:sz w:val="18"/>
                <w:szCs w:val="18"/>
              </w:rPr>
              <w:t>石楠属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常绿小乔木，高4</w:t>
            </w:r>
            <w:r>
              <w:rPr>
                <w:rFonts w:ascii="宋体" w:hAnsi="宋体"/>
                <w:sz w:val="18"/>
                <w:szCs w:val="18"/>
              </w:rPr>
              <w:t xml:space="preserve"> m</w:t>
            </w:r>
            <w:r>
              <w:rPr>
                <w:rFonts w:hint="eastAsia" w:ascii="宋体" w:hAnsi="宋体"/>
                <w:sz w:val="18"/>
                <w:szCs w:val="18"/>
              </w:rPr>
              <w:t>～6</w:t>
            </w:r>
            <w:r>
              <w:rPr>
                <w:rFonts w:ascii="宋体" w:hAnsi="宋体"/>
                <w:sz w:val="18"/>
                <w:szCs w:val="18"/>
              </w:rPr>
              <w:t xml:space="preserve"> </w:t>
            </w:r>
            <w:r>
              <w:rPr>
                <w:rFonts w:hint="eastAsia" w:ascii="宋体" w:hAnsi="宋体"/>
                <w:sz w:val="18"/>
                <w:szCs w:val="18"/>
              </w:rPr>
              <w:t>m；叶互生，长椭圆形或倒卵状椭圆形；复伞状花序顶生，花白色，花期5月～7月；果球形，红色或褐紫色。</w:t>
            </w:r>
          </w:p>
        </w:tc>
        <w:tc>
          <w:tcPr>
            <w:tcW w:w="2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喜光，耐阴；耐寒耐旱，不耐水湿，生长较慢。</w:t>
            </w:r>
          </w:p>
        </w:tc>
        <w:tc>
          <w:tcPr>
            <w:tcW w:w="3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根系较发达，喜排水良好的肥沃壤土；耐修剪。</w:t>
            </w: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陕南 关中</w:t>
            </w:r>
          </w:p>
        </w:tc>
      </w:tr>
    </w:tbl>
    <w:p>
      <w:pPr>
        <w:pStyle w:val="79"/>
        <w:numPr>
          <w:ilvl w:val="0"/>
          <w:numId w:val="0"/>
        </w:numPr>
        <w:spacing w:before="156" w:after="156"/>
      </w:pPr>
    </w:p>
    <w:p>
      <w:pPr>
        <w:pStyle w:val="79"/>
        <w:numPr>
          <w:ilvl w:val="0"/>
          <w:numId w:val="0"/>
        </w:numPr>
        <w:spacing w:before="156" w:after="156"/>
        <w:rPr>
          <w:kern w:val="2"/>
          <w:szCs w:val="21"/>
        </w:rPr>
      </w:pPr>
      <w:r>
        <w:rPr>
          <w:rFonts w:hint="eastAsia"/>
        </w:rPr>
        <w:t>表A.1 常绿阔叶乔木表（续）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047"/>
        <w:gridCol w:w="2185"/>
        <w:gridCol w:w="1009"/>
        <w:gridCol w:w="3647"/>
        <w:gridCol w:w="2571"/>
        <w:gridCol w:w="3021"/>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0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21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6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57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0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4</w:t>
            </w:r>
          </w:p>
        </w:tc>
        <w:tc>
          <w:tcPr>
            <w:tcW w:w="10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枇杷</w:t>
            </w:r>
          </w:p>
        </w:tc>
        <w:tc>
          <w:tcPr>
            <w:tcW w:w="21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i/>
                <w:sz w:val="18"/>
                <w:szCs w:val="18"/>
              </w:rPr>
            </w:pPr>
            <w:r>
              <w:rPr>
                <w:rFonts w:hint="eastAsia" w:ascii="宋体" w:hAnsi="宋体"/>
                <w:i/>
                <w:sz w:val="18"/>
                <w:szCs w:val="18"/>
              </w:rPr>
              <w:t>Eriobotrya japonica(Thunb.) Lindl.</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蔷薇科</w:t>
            </w:r>
          </w:p>
          <w:p>
            <w:pPr>
              <w:spacing w:line="360" w:lineRule="auto"/>
              <w:jc w:val="center"/>
              <w:rPr>
                <w:rFonts w:ascii="宋体" w:hAnsi="宋体"/>
                <w:sz w:val="18"/>
                <w:szCs w:val="18"/>
              </w:rPr>
            </w:pPr>
            <w:r>
              <w:rPr>
                <w:rFonts w:hint="eastAsia" w:ascii="宋体" w:hAnsi="宋体"/>
                <w:sz w:val="18"/>
                <w:szCs w:val="18"/>
              </w:rPr>
              <w:t>枇杷属</w:t>
            </w:r>
          </w:p>
        </w:tc>
        <w:tc>
          <w:tcPr>
            <w:tcW w:w="36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常绿阔叶小乔木，高可达10</w:t>
            </w:r>
            <w:r>
              <w:rPr>
                <w:rFonts w:ascii="宋体" w:hAnsi="宋体"/>
                <w:sz w:val="18"/>
                <w:szCs w:val="18"/>
              </w:rPr>
              <w:t xml:space="preserve"> </w:t>
            </w:r>
            <w:r>
              <w:rPr>
                <w:rFonts w:hint="eastAsia" w:ascii="宋体" w:hAnsi="宋体"/>
                <w:sz w:val="18"/>
                <w:szCs w:val="18"/>
              </w:rPr>
              <w:t>m；小枝、叶背及花序皆被锈色绒毛；叶粗大革质，锯齿粗钝，表面多皱而有光泽；花白色，芳香，花期10月～12月；果黄色或橙黄色。</w:t>
            </w:r>
          </w:p>
        </w:tc>
        <w:tc>
          <w:tcPr>
            <w:tcW w:w="257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喜光，稍耐阴；不耐寒；生长缓慢，寿命较长；一年能发3次新梢。</w:t>
            </w:r>
          </w:p>
        </w:tc>
        <w:tc>
          <w:tcPr>
            <w:tcW w:w="30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浅根性，移栽后宜疏去部分枝叶，并注意及时灌水，忌积水。</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5</w:t>
            </w:r>
          </w:p>
        </w:tc>
        <w:tc>
          <w:tcPr>
            <w:tcW w:w="10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荷花木兰</w:t>
            </w:r>
          </w:p>
          <w:p>
            <w:pPr>
              <w:spacing w:line="360" w:lineRule="auto"/>
              <w:jc w:val="center"/>
              <w:rPr>
                <w:rFonts w:ascii="宋体" w:hAnsi="宋体"/>
                <w:sz w:val="18"/>
                <w:szCs w:val="18"/>
              </w:rPr>
            </w:pPr>
            <w:r>
              <w:rPr>
                <w:rFonts w:hint="eastAsia" w:ascii="宋体" w:hAnsi="宋体"/>
                <w:kern w:val="0"/>
                <w:sz w:val="18"/>
                <w:szCs w:val="18"/>
              </w:rPr>
              <w:t>（广玉兰）</w:t>
            </w:r>
          </w:p>
        </w:tc>
        <w:tc>
          <w:tcPr>
            <w:tcW w:w="21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i/>
                <w:sz w:val="18"/>
                <w:szCs w:val="18"/>
              </w:rPr>
              <w:t>Magnolia grandiflora L.</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 xml:space="preserve">木兰科 </w:t>
            </w:r>
          </w:p>
          <w:p>
            <w:pPr>
              <w:spacing w:line="360" w:lineRule="auto"/>
              <w:jc w:val="center"/>
              <w:rPr>
                <w:rFonts w:ascii="宋体" w:hAnsi="宋体"/>
                <w:sz w:val="18"/>
                <w:szCs w:val="18"/>
              </w:rPr>
            </w:pPr>
            <w:r>
              <w:rPr>
                <w:rFonts w:hint="eastAsia" w:ascii="宋体" w:hAnsi="宋体"/>
                <w:sz w:val="18"/>
                <w:szCs w:val="18"/>
              </w:rPr>
              <w:t>木兰属</w:t>
            </w:r>
          </w:p>
        </w:tc>
        <w:tc>
          <w:tcPr>
            <w:tcW w:w="36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常绿乔木，高可达30</w:t>
            </w:r>
            <w:r>
              <w:rPr>
                <w:rFonts w:ascii="宋体" w:hAnsi="宋体"/>
                <w:sz w:val="18"/>
                <w:szCs w:val="18"/>
              </w:rPr>
              <w:t xml:space="preserve"> </w:t>
            </w:r>
            <w:r>
              <w:rPr>
                <w:rFonts w:hint="eastAsia" w:ascii="宋体" w:hAnsi="宋体"/>
                <w:sz w:val="18"/>
                <w:szCs w:val="18"/>
              </w:rPr>
              <w:t xml:space="preserve">m；叶厚革质，叶表有光泽；花白色，大而香，花期5月～8月；聚合果红色。 </w:t>
            </w:r>
          </w:p>
        </w:tc>
        <w:tc>
          <w:tcPr>
            <w:tcW w:w="257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喜光，耐阴；喜温暖湿润气候；喜肥沃湿润排水良好土壤；抗烟尘；生长速度中等。</w:t>
            </w:r>
          </w:p>
        </w:tc>
        <w:tc>
          <w:tcPr>
            <w:tcW w:w="30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移植较难，通常在4月～5月或9月进行，移植时应适当摘叶；不耐干燥及石灰质土；肉质根，忌积水。</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Pr>
        <w:pStyle w:val="58"/>
        <w:ind w:firstLine="420"/>
      </w:pPr>
    </w:p>
    <w:p>
      <w:pPr>
        <w:pStyle w:val="58"/>
        <w:ind w:firstLine="420"/>
      </w:pPr>
      <w:bookmarkStart w:id="123" w:name="_Toc112687113"/>
      <w:bookmarkStart w:id="124" w:name="_Toc112687313"/>
      <w:r>
        <w:rPr>
          <w:rFonts w:hint="eastAsia"/>
          <w:bCs/>
        </w:rPr>
        <w:t>常绿针叶乔木</w:t>
      </w:r>
      <w:r>
        <w:rPr>
          <w:rFonts w:hint="eastAsia"/>
        </w:rPr>
        <w:t>名录见</w:t>
      </w:r>
      <w:r>
        <w:t>表</w:t>
      </w:r>
      <w:r>
        <w:rPr>
          <w:rFonts w:hint="eastAsia"/>
        </w:rPr>
        <w:t>A</w:t>
      </w:r>
      <w:r>
        <w:t>.</w:t>
      </w:r>
      <w:r>
        <w:rPr>
          <w:rFonts w:hint="eastAsia"/>
        </w:rPr>
        <w:t>2。</w:t>
      </w:r>
      <w:bookmarkEnd w:id="123"/>
      <w:bookmarkEnd w:id="124"/>
    </w:p>
    <w:p>
      <w:pPr>
        <w:pStyle w:val="79"/>
        <w:spacing w:before="156" w:after="156"/>
        <w:jc w:val="both"/>
        <w:rPr>
          <w:kern w:val="2"/>
          <w:szCs w:val="21"/>
        </w:rPr>
      </w:pPr>
      <w:r>
        <w:rPr>
          <w:rFonts w:hint="eastAsia"/>
        </w:rPr>
        <w:t>常绿针叶乔木表</w:t>
      </w:r>
    </w:p>
    <w:tbl>
      <w:tblPr>
        <w:tblStyle w:val="28"/>
        <w:tblW w:w="15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1575"/>
        <w:gridCol w:w="984"/>
        <w:gridCol w:w="3666"/>
        <w:gridCol w:w="2884"/>
        <w:gridCol w:w="3283"/>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品种</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80" w:firstLineChars="100"/>
              <w:rPr>
                <w:rFonts w:ascii="宋体" w:hAnsi="宋体"/>
                <w:sz w:val="18"/>
                <w:szCs w:val="18"/>
              </w:rPr>
            </w:pPr>
            <w:r>
              <w:rPr>
                <w:rFonts w:hint="eastAsia" w:ascii="宋体" w:hAnsi="宋体"/>
                <w:sz w:val="18"/>
                <w:szCs w:val="18"/>
              </w:rPr>
              <w:t>科属</w:t>
            </w:r>
          </w:p>
        </w:tc>
        <w:tc>
          <w:tcPr>
            <w:tcW w:w="3666"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8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2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1</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白皮松</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Pinus bungeana Zucc. ex Endl.</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sz w:val="18"/>
                <w:szCs w:val="18"/>
              </w:rPr>
            </w:pPr>
            <w:r>
              <w:rPr>
                <w:rFonts w:hint="eastAsia" w:ascii="宋体" w:hAnsi="宋体"/>
                <w:sz w:val="18"/>
                <w:szCs w:val="18"/>
              </w:rPr>
              <w:t>松属</w:t>
            </w:r>
          </w:p>
        </w:tc>
        <w:tc>
          <w:tcPr>
            <w:tcW w:w="366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大乔木，高达30</w:t>
            </w:r>
            <w:r>
              <w:rPr>
                <w:rFonts w:ascii="宋体" w:hAnsi="宋体"/>
                <w:sz w:val="18"/>
                <w:szCs w:val="18"/>
              </w:rPr>
              <w:t xml:space="preserve"> </w:t>
            </w:r>
            <w:r>
              <w:rPr>
                <w:rFonts w:hint="eastAsia" w:ascii="宋体" w:hAnsi="宋体"/>
                <w:sz w:val="18"/>
                <w:szCs w:val="18"/>
              </w:rPr>
              <w:t>m；宽塔形至伞形树冠；树皮淡灰绿色或粉白色，呈不规则鳞片装剥落；花期4月～5月；果次年9月～11月成熟。</w:t>
            </w:r>
          </w:p>
        </w:tc>
        <w:tc>
          <w:tcPr>
            <w:tcW w:w="28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 xml:space="preserve">喜光，稍耐阴；喜生于排水良好又湿润的土壤；耐瘠薄土壤及较干冷的气候；生长速度中等，寿命很长。 </w:t>
            </w:r>
          </w:p>
        </w:tc>
        <w:tc>
          <w:tcPr>
            <w:tcW w:w="32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深根性，主根长，侧根稀少，移植时应少伤根；喜钙质土及黄土；对病虫害抗性较强，应注意避免干皮受日灼伤害。</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陕北  陕南 关中</w:t>
            </w:r>
          </w:p>
        </w:tc>
      </w:tr>
    </w:tbl>
    <w:p>
      <w:pPr>
        <w:pStyle w:val="79"/>
        <w:numPr>
          <w:ilvl w:val="0"/>
          <w:numId w:val="0"/>
        </w:numPr>
        <w:spacing w:before="156" w:after="156"/>
      </w:pPr>
    </w:p>
    <w:p>
      <w:pPr>
        <w:pStyle w:val="79"/>
        <w:numPr>
          <w:ilvl w:val="0"/>
          <w:numId w:val="0"/>
        </w:numPr>
        <w:spacing w:before="156" w:after="156"/>
        <w:rPr>
          <w:kern w:val="2"/>
          <w:szCs w:val="21"/>
        </w:rPr>
      </w:pPr>
      <w:r>
        <w:rPr>
          <w:rFonts w:hint="eastAsia"/>
        </w:rPr>
        <w:t>表A.2 常绿针叶乔木表（续）</w:t>
      </w:r>
    </w:p>
    <w:tbl>
      <w:tblPr>
        <w:tblStyle w:val="28"/>
        <w:tblW w:w="15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2127"/>
        <w:gridCol w:w="1134"/>
        <w:gridCol w:w="3490"/>
        <w:gridCol w:w="2614"/>
        <w:gridCol w:w="3010"/>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品种</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80" w:firstLineChars="100"/>
              <w:rPr>
                <w:rFonts w:ascii="宋体" w:hAnsi="宋体"/>
                <w:sz w:val="18"/>
                <w:szCs w:val="18"/>
              </w:rPr>
            </w:pPr>
            <w:r>
              <w:rPr>
                <w:rFonts w:hint="eastAsia" w:ascii="宋体" w:hAnsi="宋体"/>
                <w:sz w:val="18"/>
                <w:szCs w:val="18"/>
              </w:rPr>
              <w:t>科属</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6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0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both"/>
              <w:rPr>
                <w:rFonts w:hint="eastAsia" w:ascii="宋体" w:hAnsi="宋体" w:eastAsia="宋体"/>
                <w:sz w:val="18"/>
                <w:szCs w:val="18"/>
                <w:lang w:val="en-US" w:eastAsia="zh-CN"/>
              </w:rPr>
            </w:pPr>
            <w:r>
              <w:rPr>
                <w:rFonts w:hint="eastAsia" w:ascii="宋体" w:hAnsi="宋体"/>
                <w:sz w:val="18"/>
                <w:szCs w:val="18"/>
                <w:lang w:val="en-US" w:eastAsia="zh-CN"/>
              </w:rPr>
              <w:t>适宜区域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2</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油松</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Pinus tabuliformis Carriere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sz w:val="18"/>
                <w:szCs w:val="18"/>
              </w:rPr>
            </w:pPr>
            <w:r>
              <w:rPr>
                <w:rFonts w:hint="eastAsia" w:ascii="宋体" w:hAnsi="宋体"/>
                <w:sz w:val="18"/>
                <w:szCs w:val="18"/>
              </w:rPr>
              <w:t>松属</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i/>
                <w:sz w:val="18"/>
                <w:szCs w:val="18"/>
              </w:rPr>
            </w:pPr>
            <w:r>
              <w:rPr>
                <w:rFonts w:hint="eastAsia" w:ascii="宋体" w:hAnsi="宋体"/>
                <w:sz w:val="18"/>
                <w:szCs w:val="18"/>
              </w:rPr>
              <w:t>常绿乔木，高可达25</w:t>
            </w:r>
            <w:r>
              <w:rPr>
                <w:rFonts w:ascii="宋体" w:hAnsi="宋体"/>
                <w:sz w:val="18"/>
                <w:szCs w:val="18"/>
              </w:rPr>
              <w:t xml:space="preserve"> </w:t>
            </w:r>
            <w:r>
              <w:rPr>
                <w:rFonts w:hint="eastAsia" w:ascii="宋体" w:hAnsi="宋体"/>
                <w:sz w:val="18"/>
                <w:szCs w:val="18"/>
              </w:rPr>
              <w:t>m，胸径约1</w:t>
            </w:r>
            <w:r>
              <w:rPr>
                <w:rFonts w:ascii="宋体" w:hAnsi="宋体"/>
                <w:sz w:val="18"/>
                <w:szCs w:val="18"/>
              </w:rPr>
              <w:t xml:space="preserve"> </w:t>
            </w:r>
            <w:r>
              <w:rPr>
                <w:rFonts w:hint="eastAsia" w:ascii="宋体" w:hAnsi="宋体"/>
                <w:sz w:val="18"/>
                <w:szCs w:val="18"/>
              </w:rPr>
              <w:t>m；大枝平展或斜向上，老树多平顶；树冠在壮年呈塔形或广卵形；叶2针1束，花期4月～5月；果次年10月成熟。</w:t>
            </w:r>
          </w:p>
        </w:tc>
        <w:tc>
          <w:tcPr>
            <w:tcW w:w="26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喜强光，抗瘠薄、抗风，忌水湿，性强健耐寒，能耐－30</w:t>
            </w:r>
            <w:r>
              <w:rPr>
                <w:rFonts w:ascii="宋体" w:hAnsi="宋体"/>
                <w:sz w:val="18"/>
                <w:szCs w:val="18"/>
              </w:rPr>
              <w:t xml:space="preserve"> </w:t>
            </w:r>
            <w:r>
              <w:rPr>
                <w:rFonts w:hint="eastAsia" w:ascii="宋体" w:hAnsi="宋体"/>
                <w:sz w:val="18"/>
                <w:szCs w:val="18"/>
              </w:rPr>
              <w:t>℃的低温；喜生于重型、微酸性土壤，不耐盐碱；寿命很长。</w:t>
            </w:r>
          </w:p>
        </w:tc>
        <w:tc>
          <w:tcPr>
            <w:tcW w:w="30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i/>
                <w:sz w:val="18"/>
                <w:szCs w:val="18"/>
              </w:rPr>
            </w:pPr>
            <w:r>
              <w:rPr>
                <w:rFonts w:hint="eastAsia" w:ascii="宋体" w:hAnsi="宋体"/>
                <w:sz w:val="18"/>
                <w:szCs w:val="18"/>
              </w:rPr>
              <w:t>深根性，深厚土层中主根可达4</w:t>
            </w:r>
            <w:r>
              <w:rPr>
                <w:rFonts w:ascii="宋体" w:hAnsi="宋体"/>
                <w:sz w:val="18"/>
                <w:szCs w:val="18"/>
              </w:rPr>
              <w:t xml:space="preserve"> </w:t>
            </w:r>
            <w:r>
              <w:rPr>
                <w:rFonts w:hint="eastAsia" w:ascii="宋体" w:hAnsi="宋体"/>
                <w:sz w:val="18"/>
                <w:szCs w:val="18"/>
              </w:rPr>
              <w:t>m以上，不耐盐碱，在pH达7.5以上时生长不良；定植后的油松可粗放管理，移栽时应带土团，并注意勿伤顶芽。</w:t>
            </w:r>
          </w:p>
        </w:tc>
        <w:tc>
          <w:tcPr>
            <w:tcW w:w="9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3</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雪松</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Cedrus deodara (Roxb. ex D. Don) G. Don</w:t>
            </w:r>
          </w:p>
          <w:p>
            <w:pPr>
              <w:spacing w:line="360" w:lineRule="auto"/>
              <w:ind w:firstLine="420"/>
              <w:jc w:val="center"/>
              <w:rPr>
                <w:rFonts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i/>
                <w:sz w:val="18"/>
                <w:szCs w:val="18"/>
              </w:rPr>
            </w:pPr>
            <w:r>
              <w:rPr>
                <w:rFonts w:hint="eastAsia" w:ascii="宋体" w:hAnsi="宋体"/>
                <w:sz w:val="18"/>
                <w:szCs w:val="18"/>
              </w:rPr>
              <w:t>雪松属</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常绿乔木，高可达30</w:t>
            </w:r>
            <w:r>
              <w:rPr>
                <w:rFonts w:ascii="宋体" w:hAnsi="宋体"/>
                <w:sz w:val="18"/>
                <w:szCs w:val="18"/>
              </w:rPr>
              <w:t xml:space="preserve"> </w:t>
            </w:r>
            <w:r>
              <w:rPr>
                <w:rFonts w:hint="eastAsia" w:ascii="宋体" w:hAnsi="宋体"/>
                <w:sz w:val="18"/>
                <w:szCs w:val="18"/>
              </w:rPr>
              <w:t>m；大枝不规则轮生，平展，小枝略下垂；树冠尖塔形；花期10月～11月；果次年9月～10月成熟。</w:t>
            </w:r>
          </w:p>
        </w:tc>
        <w:tc>
          <w:tcPr>
            <w:tcW w:w="261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sz w:val="18"/>
                <w:szCs w:val="18"/>
              </w:rPr>
            </w:pPr>
            <w:r>
              <w:rPr>
                <w:rFonts w:hint="eastAsia" w:ascii="宋体" w:hAnsi="宋体"/>
                <w:sz w:val="18"/>
                <w:szCs w:val="18"/>
              </w:rPr>
              <w:t>喜光，稍耐阴，但顶端最好有充足光照，否则生长不良；生长速度较快，属速生树种；寿命长。</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sz w:val="18"/>
                <w:szCs w:val="18"/>
              </w:rPr>
            </w:pPr>
            <w:r>
              <w:rPr>
                <w:rFonts w:hint="eastAsia" w:ascii="宋体" w:hAnsi="宋体"/>
                <w:sz w:val="18"/>
                <w:szCs w:val="18"/>
              </w:rPr>
              <w:t>有一定耐寒性，以选背风处栽植为佳；耐旱能力较强，忌积水地点。</w:t>
            </w:r>
          </w:p>
        </w:tc>
        <w:tc>
          <w:tcPr>
            <w:tcW w:w="967"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4</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圆柏</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桧柏）</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i/>
                <w:sz w:val="18"/>
                <w:szCs w:val="18"/>
              </w:rPr>
            </w:pPr>
            <w:r>
              <w:rPr>
                <w:rFonts w:hint="eastAsia" w:ascii="宋体" w:hAnsi="宋体"/>
                <w:i/>
                <w:sz w:val="18"/>
                <w:szCs w:val="18"/>
              </w:rPr>
              <w:t>Juniperus chinensis L.</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柏科</w:t>
            </w:r>
          </w:p>
          <w:p>
            <w:pPr>
              <w:spacing w:line="360" w:lineRule="auto"/>
              <w:jc w:val="center"/>
              <w:rPr>
                <w:rFonts w:ascii="宋体" w:hAnsi="宋体"/>
                <w:sz w:val="18"/>
                <w:szCs w:val="18"/>
              </w:rPr>
            </w:pPr>
            <w:r>
              <w:rPr>
                <w:rFonts w:hint="eastAsia" w:ascii="宋体" w:hAnsi="宋体"/>
                <w:sz w:val="18"/>
                <w:szCs w:val="18"/>
              </w:rPr>
              <w:t>圆柏属</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乔木，高可达20</w:t>
            </w:r>
            <w:r>
              <w:rPr>
                <w:rFonts w:ascii="宋体" w:hAnsi="宋体"/>
                <w:sz w:val="18"/>
                <w:szCs w:val="18"/>
              </w:rPr>
              <w:t xml:space="preserve"> </w:t>
            </w:r>
            <w:r>
              <w:rPr>
                <w:rFonts w:hint="eastAsia" w:ascii="宋体" w:hAnsi="宋体"/>
                <w:sz w:val="18"/>
                <w:szCs w:val="18"/>
              </w:rPr>
              <w:t>m，树冠尖塔形或圆锥形，老树则呈广卵形，球形或钟形；叶二型，即刺叶及</w:t>
            </w:r>
            <w:r>
              <w:fldChar w:fldCharType="begin"/>
            </w:r>
            <w:r>
              <w:instrText xml:space="preserve"> HYPERLINK "https://baike.baidu.com/item/%E9%B3%9E%E5%8F%B6" </w:instrText>
            </w:r>
            <w:r>
              <w:fldChar w:fldCharType="separate"/>
            </w:r>
            <w:r>
              <w:rPr>
                <w:rStyle w:val="34"/>
                <w:rFonts w:hint="eastAsia" w:hAnsi="宋体"/>
                <w:sz w:val="18"/>
                <w:szCs w:val="18"/>
              </w:rPr>
              <w:t>鳞叶</w:t>
            </w:r>
            <w:r>
              <w:rPr>
                <w:rStyle w:val="34"/>
                <w:rFonts w:hint="eastAsia" w:hAnsi="宋体"/>
                <w:sz w:val="18"/>
                <w:szCs w:val="18"/>
              </w:rPr>
              <w:fldChar w:fldCharType="end"/>
            </w:r>
            <w:r>
              <w:rPr>
                <w:rFonts w:hint="eastAsia" w:ascii="宋体" w:hAnsi="宋体"/>
                <w:sz w:val="18"/>
                <w:szCs w:val="18"/>
              </w:rPr>
              <w:t>。花期4月下旬，果多次年10月～11月。</w:t>
            </w:r>
          </w:p>
        </w:tc>
        <w:tc>
          <w:tcPr>
            <w:tcW w:w="261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ascii="宋体" w:hAnsi="宋体"/>
                <w:sz w:val="18"/>
                <w:szCs w:val="18"/>
              </w:rPr>
            </w:pPr>
            <w:r>
              <w:rPr>
                <w:rFonts w:hint="eastAsia" w:ascii="宋体" w:hAnsi="宋体"/>
                <w:sz w:val="18"/>
                <w:szCs w:val="18"/>
              </w:rPr>
              <w:t>喜光，但耐阴性很强，耐寒、耐热；寿命极长，对有害气体有一定抗性，能吸收一定量的硫和汞，阻尘和隔音效果好。</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sz w:val="18"/>
                <w:szCs w:val="18"/>
              </w:rPr>
            </w:pPr>
            <w:r>
              <w:rPr>
                <w:rFonts w:hint="eastAsia" w:ascii="宋体" w:hAnsi="宋体"/>
                <w:sz w:val="18"/>
                <w:szCs w:val="18"/>
              </w:rPr>
              <w:t>在中性、深厚而排水良好处生长最佳；避免种在苹果、梨园附近。</w:t>
            </w:r>
          </w:p>
        </w:tc>
        <w:tc>
          <w:tcPr>
            <w:tcW w:w="967"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5</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龙柏</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Juniperus chinensis 'Kaizuca'</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柏科</w:t>
            </w:r>
          </w:p>
          <w:p>
            <w:pPr>
              <w:spacing w:line="360" w:lineRule="auto"/>
              <w:jc w:val="center"/>
              <w:rPr>
                <w:rFonts w:ascii="宋体" w:hAnsi="宋体"/>
                <w:sz w:val="18"/>
                <w:szCs w:val="18"/>
              </w:rPr>
            </w:pPr>
            <w:r>
              <w:rPr>
                <w:rFonts w:hint="eastAsia" w:ascii="宋体" w:hAnsi="宋体"/>
                <w:sz w:val="18"/>
                <w:szCs w:val="18"/>
              </w:rPr>
              <w:t>圆柏属</w:t>
            </w:r>
          </w:p>
        </w:tc>
        <w:tc>
          <w:tcPr>
            <w:tcW w:w="3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高可达21</w:t>
            </w:r>
            <w:r>
              <w:rPr>
                <w:rFonts w:ascii="宋体" w:hAnsi="宋体"/>
                <w:sz w:val="18"/>
                <w:szCs w:val="18"/>
              </w:rPr>
              <w:t xml:space="preserve"> </w:t>
            </w:r>
            <w:r>
              <w:rPr>
                <w:rFonts w:hint="eastAsia" w:ascii="宋体" w:hAnsi="宋体"/>
                <w:sz w:val="18"/>
                <w:szCs w:val="18"/>
              </w:rPr>
              <w:t>m，树干挺直，树形呈狭圆柱形，小枝扭曲上伸；球果蓝黑，略有白粉。</w:t>
            </w:r>
          </w:p>
        </w:tc>
        <w:tc>
          <w:tcPr>
            <w:tcW w:w="26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喜光，水平根多，耐寒，抗干旱。</w:t>
            </w:r>
          </w:p>
        </w:tc>
        <w:tc>
          <w:tcPr>
            <w:tcW w:w="30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较耐盐碱，忌积水，对氧化硫和氯抗性强。</w:t>
            </w:r>
          </w:p>
        </w:tc>
        <w:tc>
          <w:tcPr>
            <w:tcW w:w="9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18"/>
                <w:szCs w:val="18"/>
              </w:rPr>
            </w:pPr>
            <w:r>
              <w:rPr>
                <w:rFonts w:hint="eastAsia" w:ascii="宋体" w:hAnsi="宋体"/>
                <w:sz w:val="18"/>
                <w:szCs w:val="18"/>
              </w:rPr>
              <w:t>陕北  陕南 关中</w:t>
            </w:r>
          </w:p>
        </w:tc>
      </w:tr>
    </w:tbl>
    <w:p/>
    <w:p>
      <w:pPr>
        <w:pStyle w:val="79"/>
        <w:numPr>
          <w:ilvl w:val="0"/>
          <w:numId w:val="0"/>
        </w:numPr>
        <w:spacing w:before="156" w:after="156"/>
        <w:rPr>
          <w:kern w:val="2"/>
          <w:szCs w:val="21"/>
        </w:rPr>
      </w:pPr>
      <w:r>
        <w:rPr>
          <w:rFonts w:hint="eastAsia"/>
        </w:rPr>
        <w:t>表A.2</w:t>
      </w:r>
      <w:r>
        <w:t xml:space="preserve"> </w:t>
      </w:r>
      <w:r>
        <w:rPr>
          <w:rFonts w:hint="eastAsia"/>
        </w:rPr>
        <w:t>常绿针叶乔木表（续）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1809"/>
        <w:gridCol w:w="1250"/>
        <w:gridCol w:w="3566"/>
        <w:gridCol w:w="2740"/>
        <w:gridCol w:w="3010"/>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品种</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both"/>
              <w:rPr>
                <w:rFonts w:ascii="宋体" w:hAnsi="宋体"/>
                <w:sz w:val="18"/>
                <w:szCs w:val="18"/>
              </w:rPr>
            </w:pPr>
            <w:r>
              <w:rPr>
                <w:rFonts w:hint="eastAsia" w:ascii="宋体" w:hAnsi="宋体"/>
                <w:sz w:val="18"/>
                <w:szCs w:val="18"/>
              </w:rPr>
              <w:t>拉丁学名</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80" w:firstLineChars="100"/>
              <w:rPr>
                <w:rFonts w:ascii="宋体" w:hAnsi="宋体"/>
                <w:sz w:val="18"/>
                <w:szCs w:val="18"/>
              </w:rPr>
            </w:pPr>
            <w:r>
              <w:rPr>
                <w:rFonts w:hint="eastAsia" w:ascii="宋体" w:hAnsi="宋体"/>
                <w:sz w:val="18"/>
                <w:szCs w:val="18"/>
              </w:rPr>
              <w:t>科属</w:t>
            </w:r>
          </w:p>
        </w:tc>
        <w:tc>
          <w:tcPr>
            <w:tcW w:w="3566"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7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0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6</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侧柏</w:t>
            </w:r>
          </w:p>
          <w:p>
            <w:pPr>
              <w:spacing w:line="360" w:lineRule="auto"/>
              <w:jc w:val="center"/>
              <w:rPr>
                <w:rFonts w:ascii="宋体" w:hAnsi="宋体"/>
                <w:kern w:val="0"/>
                <w:sz w:val="18"/>
                <w:szCs w:val="18"/>
              </w:rPr>
            </w:pPr>
            <w:r>
              <w:rPr>
                <w:rFonts w:hint="eastAsia" w:ascii="宋体" w:hAnsi="宋体"/>
                <w:kern w:val="0"/>
                <w:sz w:val="18"/>
                <w:szCs w:val="18"/>
              </w:rPr>
              <w:t>（扁桧）</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bCs/>
                <w:i/>
                <w:sz w:val="18"/>
                <w:szCs w:val="18"/>
              </w:rPr>
            </w:pPr>
            <w:r>
              <w:rPr>
                <w:rFonts w:hint="eastAsia" w:ascii="宋体" w:hAnsi="宋体"/>
                <w:i/>
                <w:sz w:val="18"/>
                <w:szCs w:val="18"/>
              </w:rPr>
              <w:t>Platycladus orientalis (L.) Franco</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柏科</w:t>
            </w:r>
          </w:p>
          <w:p>
            <w:pPr>
              <w:spacing w:line="360" w:lineRule="auto"/>
              <w:jc w:val="center"/>
              <w:rPr>
                <w:rFonts w:ascii="宋体" w:hAnsi="宋体"/>
                <w:sz w:val="18"/>
                <w:szCs w:val="18"/>
              </w:rPr>
            </w:pPr>
            <w:r>
              <w:rPr>
                <w:rFonts w:hint="eastAsia" w:ascii="宋体" w:hAnsi="宋体"/>
                <w:sz w:val="18"/>
                <w:szCs w:val="18"/>
              </w:rPr>
              <w:t>侧柏属</w:t>
            </w:r>
          </w:p>
        </w:tc>
        <w:tc>
          <w:tcPr>
            <w:tcW w:w="356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常绿乔木，高达20多米，幼树树冠尖塔形，老树广圆形，小枝扁平，叶小，鳞片状；花期3月～4月，果10月～11月成熟。</w:t>
            </w:r>
          </w:p>
        </w:tc>
        <w:tc>
          <w:tcPr>
            <w:tcW w:w="27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喜光，有一定耐阴性，耐旱，耐多湿，较耐寒，能耐－25</w:t>
            </w:r>
            <w:r>
              <w:rPr>
                <w:rFonts w:ascii="宋体" w:hAnsi="宋体"/>
                <w:sz w:val="18"/>
                <w:szCs w:val="18"/>
              </w:rPr>
              <w:t xml:space="preserve"> </w:t>
            </w:r>
            <w:r>
              <w:rPr>
                <w:rFonts w:hint="eastAsia" w:ascii="宋体" w:hAnsi="宋体"/>
                <w:sz w:val="18"/>
                <w:szCs w:val="18"/>
              </w:rPr>
              <w:t>℃的低温，抗盐性很强，适应能力很强。</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浅根性，抗风能力较弱，成林栽植时与桧柏、油松、黄栌、臭椿等混交比纯林为佳。</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7</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刺柏</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i/>
                <w:sz w:val="18"/>
                <w:szCs w:val="18"/>
              </w:rPr>
            </w:pPr>
            <w:r>
              <w:rPr>
                <w:rFonts w:hint="eastAsia" w:ascii="宋体" w:hAnsi="宋体"/>
                <w:i/>
                <w:sz w:val="18"/>
                <w:szCs w:val="18"/>
              </w:rPr>
              <w:t>Juniperus formosana Hayata</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柏科</w:t>
            </w:r>
          </w:p>
          <w:p>
            <w:pPr>
              <w:spacing w:line="360" w:lineRule="auto"/>
              <w:jc w:val="center"/>
              <w:rPr>
                <w:rFonts w:ascii="宋体" w:hAnsi="宋体"/>
                <w:sz w:val="18"/>
                <w:szCs w:val="18"/>
              </w:rPr>
            </w:pPr>
            <w:r>
              <w:rPr>
                <w:rFonts w:hint="eastAsia" w:ascii="宋体" w:hAnsi="宋体"/>
                <w:sz w:val="18"/>
                <w:szCs w:val="18"/>
              </w:rPr>
              <w:t>刺柏属</w:t>
            </w:r>
          </w:p>
        </w:tc>
        <w:tc>
          <w:tcPr>
            <w:tcW w:w="356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常绿乔木，高达12</w:t>
            </w:r>
            <w:r>
              <w:rPr>
                <w:rFonts w:ascii="宋体" w:hAnsi="宋体"/>
                <w:sz w:val="18"/>
                <w:szCs w:val="18"/>
              </w:rPr>
              <w:t xml:space="preserve"> </w:t>
            </w:r>
            <w:r>
              <w:rPr>
                <w:rFonts w:hint="eastAsia" w:ascii="宋体" w:hAnsi="宋体"/>
                <w:sz w:val="18"/>
                <w:szCs w:val="18"/>
              </w:rPr>
              <w:t>m，树冠狭圆锥形，叶全刺形，长2</w:t>
            </w:r>
            <w:r>
              <w:rPr>
                <w:rFonts w:ascii="宋体" w:hAnsi="宋体"/>
                <w:sz w:val="18"/>
                <w:szCs w:val="18"/>
              </w:rPr>
              <w:t xml:space="preserve"> cm</w:t>
            </w: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cm；树皮纵裂成长条薄片脱落。</w:t>
            </w:r>
          </w:p>
        </w:tc>
        <w:tc>
          <w:tcPr>
            <w:tcW w:w="27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喜光，耐寒性强，耐旱，抗逆性强，材质致密而有香气，耐水湿。</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浅根性，喜石灰质土壤。</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8</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云杉</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Picea asperata Mast.</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sz w:val="18"/>
                <w:szCs w:val="18"/>
              </w:rPr>
            </w:pPr>
            <w:r>
              <w:rPr>
                <w:rFonts w:hint="eastAsia" w:ascii="宋体" w:hAnsi="宋体"/>
                <w:sz w:val="18"/>
                <w:szCs w:val="18"/>
              </w:rPr>
              <w:t>云杉属</w:t>
            </w:r>
          </w:p>
        </w:tc>
        <w:tc>
          <w:tcPr>
            <w:tcW w:w="356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常绿乔木，高可达45</w:t>
            </w:r>
            <w:r>
              <w:rPr>
                <w:rFonts w:ascii="宋体" w:hAnsi="宋体"/>
                <w:sz w:val="18"/>
                <w:szCs w:val="18"/>
              </w:rPr>
              <w:t xml:space="preserve"> </w:t>
            </w:r>
            <w:r>
              <w:rPr>
                <w:rFonts w:hint="eastAsia" w:ascii="宋体" w:hAnsi="宋体"/>
                <w:sz w:val="18"/>
                <w:szCs w:val="18"/>
              </w:rPr>
              <w:t>m，树形端正，枝叶茂密，叶上有明显粉白气孔线；花期4月，果当年10月成熟。</w:t>
            </w:r>
          </w:p>
        </w:tc>
        <w:tc>
          <w:tcPr>
            <w:tcW w:w="27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喜冷凉湿润气候，有一定耐阴性，能耐干燥及寒冷的环境条件。</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浅根性，要求排水良好，喜微酸性深厚土壤。</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9</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华山松</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Pinus armandii Franch.</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sz w:val="18"/>
                <w:szCs w:val="18"/>
              </w:rPr>
            </w:pPr>
            <w:r>
              <w:rPr>
                <w:rFonts w:hint="eastAsia" w:ascii="宋体" w:hAnsi="宋体"/>
                <w:sz w:val="18"/>
                <w:szCs w:val="18"/>
              </w:rPr>
              <w:t>松属</w:t>
            </w:r>
          </w:p>
        </w:tc>
        <w:tc>
          <w:tcPr>
            <w:tcW w:w="356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巨乔木，高可达35</w:t>
            </w:r>
            <w:r>
              <w:rPr>
                <w:rFonts w:ascii="宋体" w:hAnsi="宋体"/>
                <w:sz w:val="18"/>
                <w:szCs w:val="18"/>
              </w:rPr>
              <w:t xml:space="preserve"> </w:t>
            </w:r>
            <w:r>
              <w:rPr>
                <w:rFonts w:hint="eastAsia" w:ascii="宋体" w:hAnsi="宋体"/>
                <w:sz w:val="18"/>
                <w:szCs w:val="18"/>
              </w:rPr>
              <w:t>m，树冠广圆锥形，五针一束，树皮灰绿色，冠形优美；花期4月～5月，果期次年9月～10月成熟。</w:t>
            </w:r>
          </w:p>
        </w:tc>
        <w:tc>
          <w:tcPr>
            <w:tcW w:w="27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喜光，喜温和凉爽、湿润气候，耐寒力强，不耐炎热。</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浅根性，喜排水良好，能适应多种土壤，最宜深厚、湿润、疏松的中性或微酸性土壤，不耐盐碱。</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10</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青杄</w:t>
            </w:r>
          </w:p>
        </w:tc>
        <w:tc>
          <w:tcPr>
            <w:tcW w:w="1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Picea wilsonii Mast.</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松科</w:t>
            </w:r>
          </w:p>
          <w:p>
            <w:pPr>
              <w:spacing w:line="360" w:lineRule="auto"/>
              <w:jc w:val="center"/>
              <w:rPr>
                <w:rFonts w:ascii="宋体" w:hAnsi="宋体"/>
                <w:sz w:val="18"/>
                <w:szCs w:val="18"/>
              </w:rPr>
            </w:pPr>
            <w:r>
              <w:rPr>
                <w:rFonts w:hint="eastAsia" w:ascii="宋体" w:hAnsi="宋体"/>
                <w:sz w:val="18"/>
                <w:szCs w:val="18"/>
              </w:rPr>
              <w:t>云杉属</w:t>
            </w:r>
          </w:p>
        </w:tc>
        <w:tc>
          <w:tcPr>
            <w:tcW w:w="356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乔木，高可达50</w:t>
            </w:r>
            <w:r>
              <w:rPr>
                <w:rFonts w:ascii="宋体" w:hAnsi="宋体"/>
                <w:sz w:val="18"/>
                <w:szCs w:val="18"/>
              </w:rPr>
              <w:t xml:space="preserve"> </w:t>
            </w:r>
            <w:r>
              <w:rPr>
                <w:rFonts w:hint="eastAsia" w:ascii="宋体" w:hAnsi="宋体"/>
                <w:sz w:val="18"/>
                <w:szCs w:val="18"/>
              </w:rPr>
              <w:t>m，树冠圆锥形，枝淡灰或灰色；花期4月，球果10月成熟。</w:t>
            </w:r>
          </w:p>
        </w:tc>
        <w:tc>
          <w:tcPr>
            <w:tcW w:w="27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喜凉爽湿润气候，耐阴性强，耐寒，适应力强。</w:t>
            </w:r>
          </w:p>
        </w:tc>
        <w:tc>
          <w:tcPr>
            <w:tcW w:w="30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浅根性，喜排水良好、适当湿润的中性或酸性土壤。</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bl>
    <w:p>
      <w:pPr>
        <w:pStyle w:val="58"/>
        <w:ind w:firstLine="0" w:firstLineChars="0"/>
        <w:sectPr>
          <w:pgSz w:w="16838" w:h="11906" w:orient="landscape"/>
          <w:pgMar w:top="1134" w:right="2410" w:bottom="1134" w:left="1134" w:header="1418" w:footer="1134" w:gutter="283"/>
          <w:pgNumType w:fmt="decimal"/>
          <w:cols w:space="0" w:num="1"/>
          <w:formProt w:val="0"/>
          <w:rtlGutter w:val="0"/>
          <w:docGrid w:type="lines" w:linePitch="321" w:charSpace="0"/>
        </w:sectPr>
      </w:pPr>
    </w:p>
    <w:p>
      <w:pPr>
        <w:pStyle w:val="200"/>
        <w:rPr>
          <w:vanish w:val="0"/>
        </w:rPr>
      </w:pPr>
    </w:p>
    <w:p>
      <w:pPr>
        <w:pStyle w:val="201"/>
        <w:rPr>
          <w:vanish w:val="0"/>
        </w:rPr>
      </w:pPr>
    </w:p>
    <w:p>
      <w:pPr>
        <w:pStyle w:val="78"/>
        <w:spacing w:before="78" w:after="156"/>
      </w:pPr>
      <w:r>
        <w:br w:type="textWrapping"/>
      </w:r>
      <w:bookmarkStart w:id="125" w:name="_Toc112687314"/>
      <w:bookmarkStart w:id="126" w:name="_Toc112687114"/>
      <w:r>
        <w:rPr>
          <w:rFonts w:hint="eastAsia"/>
        </w:rPr>
        <w:t>（资料性）</w:t>
      </w:r>
      <w:r>
        <w:br w:type="textWrapping"/>
      </w:r>
      <w:r>
        <w:rPr>
          <w:rFonts w:hint="eastAsia"/>
        </w:rPr>
        <w:t>常</w:t>
      </w:r>
      <w:r>
        <w:rPr>
          <w:rFonts w:hint="eastAsia"/>
          <w:lang w:eastAsia="zh-CN"/>
        </w:rPr>
        <w:t>见</w:t>
      </w:r>
      <w:r>
        <w:rPr>
          <w:rFonts w:hint="eastAsia"/>
        </w:rPr>
        <w:t>落叶乔木名录</w:t>
      </w:r>
      <w:bookmarkEnd w:id="125"/>
      <w:bookmarkEnd w:id="126"/>
    </w:p>
    <w:p>
      <w:pPr>
        <w:pStyle w:val="58"/>
        <w:ind w:firstLine="420"/>
        <w:rPr>
          <w:kern w:val="2"/>
          <w:szCs w:val="21"/>
        </w:rPr>
      </w:pPr>
      <w:bookmarkStart w:id="127" w:name="_Toc112687315"/>
      <w:bookmarkStart w:id="128" w:name="_Toc112687115"/>
      <w:r>
        <w:rPr>
          <w:rFonts w:hint="eastAsia"/>
        </w:rPr>
        <w:t>落叶乔木名录见</w:t>
      </w:r>
      <w:r>
        <w:t>表B.1</w:t>
      </w:r>
      <w:r>
        <w:rPr>
          <w:rFonts w:hint="eastAsia"/>
        </w:rPr>
        <w:t>。</w:t>
      </w:r>
      <w:bookmarkEnd w:id="127"/>
      <w:bookmarkEnd w:id="128"/>
    </w:p>
    <w:p>
      <w:pPr>
        <w:pStyle w:val="79"/>
        <w:spacing w:before="156" w:after="156"/>
        <w:jc w:val="both"/>
        <w:rPr>
          <w:kern w:val="2"/>
          <w:szCs w:val="21"/>
        </w:rPr>
      </w:pPr>
      <w:r>
        <w:rPr>
          <w:rFonts w:hint="eastAsia"/>
        </w:rPr>
        <w:t>落叶乔木表</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2025"/>
        <w:gridCol w:w="1123"/>
        <w:gridCol w:w="3543"/>
        <w:gridCol w:w="2677"/>
        <w:gridCol w:w="3007"/>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20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1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6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0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1</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悬铃木属</w:t>
            </w:r>
          </w:p>
          <w:p>
            <w:pPr>
              <w:spacing w:line="360" w:lineRule="auto"/>
              <w:jc w:val="center"/>
              <w:rPr>
                <w:rFonts w:ascii="宋体" w:hAnsi="宋体"/>
                <w:kern w:val="0"/>
                <w:sz w:val="18"/>
                <w:szCs w:val="18"/>
              </w:rPr>
            </w:pPr>
            <w:r>
              <w:rPr>
                <w:rFonts w:hint="eastAsia" w:ascii="宋体" w:hAnsi="宋体"/>
                <w:kern w:val="0"/>
                <w:sz w:val="18"/>
                <w:szCs w:val="18"/>
              </w:rPr>
              <w:t>（含一球悬铃木、二球悬铃木、三秋悬铃木）</w:t>
            </w:r>
          </w:p>
        </w:tc>
        <w:tc>
          <w:tcPr>
            <w:tcW w:w="20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Platanus L.</w:t>
            </w:r>
          </w:p>
        </w:tc>
        <w:tc>
          <w:tcPr>
            <w:tcW w:w="11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悬铃木科</w:t>
            </w:r>
          </w:p>
          <w:p>
            <w:pPr>
              <w:spacing w:line="360" w:lineRule="auto"/>
              <w:jc w:val="center"/>
              <w:rPr>
                <w:rFonts w:ascii="宋体" w:hAnsi="宋体"/>
                <w:sz w:val="18"/>
                <w:szCs w:val="18"/>
              </w:rPr>
            </w:pPr>
            <w:r>
              <w:rPr>
                <w:rFonts w:hint="eastAsia" w:ascii="宋体" w:hAnsi="宋体"/>
                <w:sz w:val="18"/>
                <w:szCs w:val="18"/>
              </w:rPr>
              <w:t>悬铃木属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高可达30</w:t>
            </w:r>
            <w:r>
              <w:rPr>
                <w:rFonts w:ascii="宋体" w:hAnsi="宋体"/>
                <w:sz w:val="18"/>
                <w:szCs w:val="18"/>
              </w:rPr>
              <w:t xml:space="preserve"> </w:t>
            </w:r>
            <w:r>
              <w:rPr>
                <w:rFonts w:hint="eastAsia" w:ascii="宋体" w:hAnsi="宋体"/>
                <w:sz w:val="18"/>
                <w:szCs w:val="18"/>
              </w:rPr>
              <w:t>m～40</w:t>
            </w:r>
            <w:r>
              <w:rPr>
                <w:rFonts w:ascii="宋体" w:hAnsi="宋体"/>
                <w:sz w:val="18"/>
                <w:szCs w:val="18"/>
              </w:rPr>
              <w:t xml:space="preserve"> </w:t>
            </w:r>
            <w:r>
              <w:rPr>
                <w:rFonts w:hint="eastAsia" w:ascii="宋体" w:hAnsi="宋体"/>
                <w:sz w:val="18"/>
                <w:szCs w:val="18"/>
              </w:rPr>
              <w:t>m，树皮薄片状脱落；叶掌状3～7裂，叶缘有齿牙；花期4月～5月，果9月～10月成熟,一球悬铃木球1～2球成一串，二球悬铃木1～3球成一串，三球悬铃木3～5球成一串。</w:t>
            </w:r>
          </w:p>
        </w:tc>
        <w:tc>
          <w:tcPr>
            <w:tcW w:w="26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喜阳光充足，略耐寒；较能耐湿及耐干；生长迅速，萌芽力强，寿命长。</w:t>
            </w:r>
          </w:p>
        </w:tc>
        <w:tc>
          <w:tcPr>
            <w:tcW w:w="30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深根性；抗空气污染能力较强，对二氧化硫、氯气等有毒气体有较强的抗性；耐修剪。</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2</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槐</w:t>
            </w:r>
          </w:p>
          <w:p>
            <w:pPr>
              <w:spacing w:line="360" w:lineRule="auto"/>
              <w:jc w:val="center"/>
              <w:rPr>
                <w:rFonts w:ascii="宋体" w:hAnsi="宋体"/>
                <w:kern w:val="0"/>
                <w:sz w:val="18"/>
                <w:szCs w:val="18"/>
              </w:rPr>
            </w:pPr>
            <w:r>
              <w:rPr>
                <w:rFonts w:hint="eastAsia" w:ascii="宋体" w:hAnsi="宋体"/>
                <w:kern w:val="0"/>
                <w:sz w:val="18"/>
                <w:szCs w:val="18"/>
              </w:rPr>
              <w:t>（中槐、国槐）</w:t>
            </w:r>
          </w:p>
        </w:tc>
        <w:tc>
          <w:tcPr>
            <w:tcW w:w="20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Styphnolobium japonicum (L.) Schott</w:t>
            </w:r>
          </w:p>
        </w:tc>
        <w:tc>
          <w:tcPr>
            <w:tcW w:w="11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豆科</w:t>
            </w:r>
          </w:p>
          <w:p>
            <w:pPr>
              <w:spacing w:line="360" w:lineRule="auto"/>
              <w:jc w:val="center"/>
              <w:rPr>
                <w:rFonts w:ascii="宋体" w:hAnsi="宋体"/>
                <w:sz w:val="18"/>
                <w:szCs w:val="18"/>
              </w:rPr>
            </w:pPr>
            <w:r>
              <w:rPr>
                <w:rFonts w:hint="eastAsia" w:ascii="宋体" w:hAnsi="宋体"/>
                <w:sz w:val="18"/>
                <w:szCs w:val="18"/>
              </w:rPr>
              <w:t>槐属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树皮灰褐色纵裂；小枝绿色，皮孔明显；奇数羽状复叶互生；花冠蝶形黄白色，顶生圆锥花序，花期7月～8月；荚果串珠状。</w:t>
            </w:r>
          </w:p>
        </w:tc>
        <w:tc>
          <w:tcPr>
            <w:tcW w:w="2677" w:type="dxa"/>
            <w:tcBorders>
              <w:top w:val="single" w:color="auto" w:sz="4" w:space="0"/>
              <w:left w:val="single" w:color="auto" w:sz="4" w:space="0"/>
              <w:bottom w:val="single" w:color="auto" w:sz="4" w:space="0"/>
              <w:right w:val="single" w:color="auto" w:sz="4" w:space="0"/>
            </w:tcBorders>
            <w:noWrap w:val="0"/>
            <w:vAlign w:val="center"/>
          </w:tcPr>
          <w:p>
            <w:pPr>
              <w:snapToGrid w:val="0"/>
              <w:rPr>
                <w:rFonts w:ascii="宋体" w:hAnsi="宋体"/>
                <w:sz w:val="18"/>
                <w:szCs w:val="18"/>
              </w:rPr>
            </w:pPr>
            <w:r>
              <w:rPr>
                <w:rFonts w:hint="eastAsia" w:ascii="宋体" w:hAnsi="宋体"/>
                <w:sz w:val="18"/>
                <w:szCs w:val="18"/>
              </w:rPr>
              <w:t>喜光，耐寒，性强健，萌芽力强，对烟尘及有害气体抗性较强。</w:t>
            </w:r>
          </w:p>
        </w:tc>
        <w:tc>
          <w:tcPr>
            <w:tcW w:w="3007" w:type="dxa"/>
            <w:tcBorders>
              <w:top w:val="single" w:color="auto" w:sz="4" w:space="0"/>
              <w:left w:val="single" w:color="auto" w:sz="4" w:space="0"/>
              <w:bottom w:val="single" w:color="auto" w:sz="4" w:space="0"/>
              <w:right w:val="single" w:color="auto" w:sz="4" w:space="0"/>
            </w:tcBorders>
            <w:noWrap w:val="0"/>
            <w:vAlign w:val="center"/>
          </w:tcPr>
          <w:p>
            <w:pPr>
              <w:snapToGrid w:val="0"/>
              <w:rPr>
                <w:rFonts w:ascii="宋体" w:hAnsi="宋体"/>
                <w:sz w:val="18"/>
                <w:szCs w:val="18"/>
              </w:rPr>
            </w:pPr>
            <w:r>
              <w:rPr>
                <w:rFonts w:hint="eastAsia" w:ascii="宋体" w:hAnsi="宋体"/>
                <w:sz w:val="18"/>
                <w:szCs w:val="18"/>
              </w:rPr>
              <w:t>深根性；适生于肥沃、湿润而排水良好土壤，石灰性及轻盐碱土能正常生长；移栽易活；耐强修剪。</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3</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银杏</w:t>
            </w:r>
          </w:p>
          <w:p>
            <w:pPr>
              <w:spacing w:line="360" w:lineRule="auto"/>
              <w:jc w:val="center"/>
              <w:rPr>
                <w:rFonts w:ascii="宋体" w:hAnsi="宋体"/>
                <w:sz w:val="18"/>
                <w:szCs w:val="18"/>
              </w:rPr>
            </w:pPr>
          </w:p>
        </w:tc>
        <w:tc>
          <w:tcPr>
            <w:tcW w:w="20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Ginkgo biloba L.</w:t>
            </w:r>
          </w:p>
        </w:tc>
        <w:tc>
          <w:tcPr>
            <w:tcW w:w="11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银杏科</w:t>
            </w:r>
          </w:p>
          <w:p>
            <w:pPr>
              <w:spacing w:line="360" w:lineRule="auto"/>
              <w:jc w:val="center"/>
              <w:rPr>
                <w:rFonts w:ascii="宋体" w:hAnsi="宋体"/>
                <w:sz w:val="18"/>
                <w:szCs w:val="18"/>
              </w:rPr>
            </w:pPr>
            <w:r>
              <w:rPr>
                <w:rFonts w:hint="eastAsia" w:ascii="宋体" w:hAnsi="宋体"/>
                <w:sz w:val="18"/>
                <w:szCs w:val="18"/>
              </w:rPr>
              <w:t>银杏属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高可达40</w:t>
            </w:r>
            <w:r>
              <w:rPr>
                <w:rFonts w:ascii="宋体" w:hAnsi="宋体"/>
                <w:sz w:val="18"/>
                <w:szCs w:val="18"/>
              </w:rPr>
              <w:t xml:space="preserve"> </w:t>
            </w:r>
            <w:r>
              <w:rPr>
                <w:rFonts w:hint="eastAsia" w:ascii="宋体" w:hAnsi="宋体"/>
                <w:sz w:val="18"/>
                <w:szCs w:val="18"/>
              </w:rPr>
              <w:t>m；树冠广卵形；树皮灰褐色，深纵裂；叶扇形，顶端常二裂；雌雄异株。</w:t>
            </w:r>
          </w:p>
        </w:tc>
        <w:tc>
          <w:tcPr>
            <w:tcW w:w="26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喜光，忌积水；耐寒性强；生长速度较慢，寿命极长。</w:t>
            </w:r>
          </w:p>
        </w:tc>
        <w:tc>
          <w:tcPr>
            <w:tcW w:w="30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深根性，对气候、土壤的适应性较宽，不耐盐碱土及过湿的土壤。</w:t>
            </w:r>
          </w:p>
        </w:tc>
        <w:tc>
          <w:tcPr>
            <w:tcW w:w="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
      <w:pPr>
        <w:pStyle w:val="79"/>
        <w:numPr>
          <w:ilvl w:val="1"/>
          <w:numId w:val="44"/>
        </w:numPr>
        <w:spacing w:before="156" w:after="156"/>
        <w:jc w:val="both"/>
        <w:rPr>
          <w:kern w:val="2"/>
          <w:szCs w:val="21"/>
        </w:rPr>
      </w:pPr>
      <w:r>
        <w:br w:type="column"/>
      </w:r>
      <w:r>
        <w:rPr>
          <w:rFonts w:hint="eastAsia"/>
        </w:rPr>
        <w:t>落叶乔木表（续）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1975"/>
        <w:gridCol w:w="1017"/>
        <w:gridCol w:w="3699"/>
        <w:gridCol w:w="2718"/>
        <w:gridCol w:w="2900"/>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6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sz w:val="18"/>
                <w:szCs w:val="18"/>
                <w:lang w:val="en-US"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4</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山樱桃</w:t>
            </w:r>
          </w:p>
          <w:p>
            <w:pPr>
              <w:spacing w:line="360" w:lineRule="auto"/>
              <w:jc w:val="center"/>
              <w:rPr>
                <w:rFonts w:ascii="宋体" w:hAnsi="宋体"/>
                <w:b/>
                <w:bCs/>
                <w:sz w:val="18"/>
                <w:szCs w:val="18"/>
              </w:rPr>
            </w:pPr>
            <w:r>
              <w:rPr>
                <w:rFonts w:hint="eastAsia" w:ascii="宋体" w:hAnsi="宋体"/>
                <w:sz w:val="18"/>
                <w:szCs w:val="18"/>
              </w:rPr>
              <w:t>（樱花）</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sz w:val="18"/>
                <w:szCs w:val="18"/>
              </w:rPr>
            </w:pPr>
            <w:r>
              <w:rPr>
                <w:rFonts w:hint="eastAsia" w:ascii="宋体" w:hAnsi="宋体"/>
                <w:i/>
                <w:sz w:val="18"/>
                <w:szCs w:val="18"/>
              </w:rPr>
              <w:t>Prunus serrulata (Lindl.) G. Don ex London</w:t>
            </w:r>
          </w:p>
        </w:tc>
        <w:tc>
          <w:tcPr>
            <w:tcW w:w="10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蔷薇科</w:t>
            </w:r>
          </w:p>
          <w:p>
            <w:pPr>
              <w:spacing w:line="360" w:lineRule="auto"/>
              <w:jc w:val="center"/>
              <w:rPr>
                <w:rFonts w:ascii="宋体" w:hAnsi="宋体"/>
                <w:sz w:val="18"/>
                <w:szCs w:val="18"/>
              </w:rPr>
            </w:pPr>
            <w:r>
              <w:rPr>
                <w:rFonts w:hint="eastAsia" w:ascii="宋体" w:hAnsi="宋体"/>
                <w:sz w:val="18"/>
                <w:szCs w:val="18"/>
              </w:rPr>
              <w:t>樱属</w:t>
            </w:r>
          </w:p>
        </w:tc>
        <w:tc>
          <w:tcPr>
            <w:tcW w:w="36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高可达3</w:t>
            </w:r>
            <w:r>
              <w:rPr>
                <w:rFonts w:ascii="宋体" w:hAnsi="宋体"/>
                <w:sz w:val="18"/>
                <w:szCs w:val="18"/>
              </w:rPr>
              <w:t xml:space="preserve"> </w:t>
            </w:r>
            <w:r>
              <w:rPr>
                <w:rFonts w:hint="eastAsia" w:ascii="宋体" w:hAnsi="宋体"/>
                <w:sz w:val="18"/>
                <w:szCs w:val="18"/>
              </w:rPr>
              <w:t xml:space="preserve">m，干皮银灰色，较粗糙；叶常倒卵形，花期4月中下旬。 </w:t>
            </w:r>
          </w:p>
        </w:tc>
        <w:tc>
          <w:tcPr>
            <w:tcW w:w="2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喜光，喜深厚肥沃而排水良好的土壤，有一定的耐寒能力，生长快。</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浅根性，应栽植于土壤肥沃和避风之处；较不耐修剪，粗壮枝条修剪后应涂抹伤口愈合剂。</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5</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玉兰</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白玉兰）</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Yulania denudata (Desr.) D. L. Fu</w:t>
            </w:r>
          </w:p>
        </w:tc>
        <w:tc>
          <w:tcPr>
            <w:tcW w:w="10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木兰科</w:t>
            </w:r>
          </w:p>
          <w:p>
            <w:pPr>
              <w:spacing w:line="360" w:lineRule="auto"/>
              <w:jc w:val="center"/>
              <w:rPr>
                <w:rFonts w:ascii="宋体" w:hAnsi="宋体"/>
                <w:sz w:val="18"/>
                <w:szCs w:val="18"/>
              </w:rPr>
            </w:pPr>
            <w:r>
              <w:rPr>
                <w:rFonts w:hint="eastAsia" w:ascii="宋体" w:hAnsi="宋体"/>
                <w:sz w:val="18"/>
                <w:szCs w:val="18"/>
              </w:rPr>
              <w:t>木兰属</w:t>
            </w:r>
          </w:p>
        </w:tc>
        <w:tc>
          <w:tcPr>
            <w:tcW w:w="36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高达15</w:t>
            </w:r>
            <w:r>
              <w:rPr>
                <w:rFonts w:ascii="宋体" w:hAnsi="宋体"/>
                <w:sz w:val="18"/>
                <w:szCs w:val="18"/>
              </w:rPr>
              <w:t xml:space="preserve"> </w:t>
            </w:r>
            <w:r>
              <w:rPr>
                <w:rFonts w:hint="eastAsia" w:ascii="宋体" w:hAnsi="宋体"/>
                <w:sz w:val="18"/>
                <w:szCs w:val="18"/>
              </w:rPr>
              <w:t>m，树冠卵形或近球形；叶倒卵状长椭圆形；花大，芳香，花期3月～4月；叶前开放；果9月～10月成熟。</w:t>
            </w:r>
          </w:p>
        </w:tc>
        <w:tc>
          <w:tcPr>
            <w:tcW w:w="2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喜光，稍耐阴；较耐寒；爱高燥，忌低湿；生长速度较慢。</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深根性，肉质根，栽植的渍水易烂根；不耐移植，一般以在早春或中秋移植为宜；愈伤能力差，一般多不修剪。</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6</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紫叶李</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红叶李）</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Prunus cerasifera '</w:t>
            </w:r>
          </w:p>
          <w:p>
            <w:pPr>
              <w:spacing w:line="360" w:lineRule="auto"/>
              <w:ind w:firstLine="420"/>
              <w:jc w:val="center"/>
              <w:rPr>
                <w:rFonts w:ascii="宋体" w:hAnsi="宋体"/>
                <w:sz w:val="18"/>
                <w:szCs w:val="18"/>
              </w:rPr>
            </w:pPr>
            <w:r>
              <w:rPr>
                <w:rFonts w:hint="eastAsia" w:ascii="宋体" w:hAnsi="宋体"/>
                <w:sz w:val="18"/>
                <w:szCs w:val="18"/>
              </w:rPr>
              <w:t>Atropurpurea'</w:t>
            </w:r>
          </w:p>
        </w:tc>
        <w:tc>
          <w:tcPr>
            <w:tcW w:w="10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蔷薇科</w:t>
            </w:r>
          </w:p>
          <w:p>
            <w:pPr>
              <w:spacing w:line="360" w:lineRule="auto"/>
              <w:jc w:val="center"/>
              <w:rPr>
                <w:rFonts w:ascii="宋体" w:hAnsi="宋体"/>
                <w:sz w:val="18"/>
                <w:szCs w:val="18"/>
              </w:rPr>
            </w:pPr>
            <w:r>
              <w:rPr>
                <w:rFonts w:hint="eastAsia" w:ascii="宋体" w:hAnsi="宋体"/>
                <w:sz w:val="18"/>
                <w:szCs w:val="18"/>
              </w:rPr>
              <w:t>李属</w:t>
            </w:r>
          </w:p>
        </w:tc>
        <w:tc>
          <w:tcPr>
            <w:tcW w:w="36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高可达8</w:t>
            </w:r>
            <w:r>
              <w:rPr>
                <w:rFonts w:ascii="宋体" w:hAnsi="宋体"/>
                <w:sz w:val="18"/>
                <w:szCs w:val="18"/>
              </w:rPr>
              <w:t xml:space="preserve"> </w:t>
            </w:r>
            <w:r>
              <w:rPr>
                <w:rFonts w:hint="eastAsia" w:ascii="宋体" w:hAnsi="宋体"/>
                <w:sz w:val="18"/>
                <w:szCs w:val="18"/>
              </w:rPr>
              <w:t>m，叶重锯齿，叶常年紫红色；花淡粉红色，花期4月～5月；果球形，暗红色。</w:t>
            </w:r>
          </w:p>
        </w:tc>
        <w:tc>
          <w:tcPr>
            <w:tcW w:w="2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w:t>
            </w:r>
            <w:r>
              <w:fldChar w:fldCharType="begin"/>
            </w:r>
            <w:r>
              <w:instrText xml:space="preserve"> HYPERLINK "https://baike.baidu.com/item/%E9%98%B3%E5%85%89/9545" </w:instrText>
            </w:r>
            <w:r>
              <w:fldChar w:fldCharType="separate"/>
            </w:r>
            <w:r>
              <w:rPr>
                <w:rStyle w:val="34"/>
                <w:rFonts w:hint="eastAsia" w:hAnsi="宋体"/>
                <w:sz w:val="18"/>
                <w:szCs w:val="18"/>
              </w:rPr>
              <w:t>光，</w:t>
            </w:r>
            <w:r>
              <w:rPr>
                <w:rStyle w:val="34"/>
                <w:rFonts w:hint="eastAsia" w:hAnsi="宋体"/>
                <w:sz w:val="18"/>
                <w:szCs w:val="18"/>
              </w:rPr>
              <w:fldChar w:fldCharType="end"/>
            </w:r>
            <w:r>
              <w:rPr>
                <w:rFonts w:hint="eastAsia" w:ascii="宋体" w:hAnsi="宋体"/>
                <w:sz w:val="18"/>
                <w:szCs w:val="18"/>
              </w:rPr>
              <w:t>耐半阴；耐寒；不耐干旱，较耐水湿；萌生力较强。</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 xml:space="preserve">根系浅，应注意避风；忌积水；喜肥沃湿润的黏性土。 </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7</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梧桐</w:t>
            </w:r>
          </w:p>
          <w:p>
            <w:pPr>
              <w:spacing w:line="360" w:lineRule="auto"/>
              <w:jc w:val="center"/>
              <w:rPr>
                <w:rFonts w:ascii="宋体" w:hAnsi="宋体"/>
                <w:sz w:val="18"/>
                <w:szCs w:val="18"/>
              </w:rPr>
            </w:pPr>
            <w:r>
              <w:rPr>
                <w:rFonts w:hint="eastAsia" w:ascii="宋体" w:hAnsi="宋体"/>
                <w:sz w:val="18"/>
                <w:szCs w:val="18"/>
              </w:rPr>
              <w:t>（青桐）</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sz w:val="18"/>
                <w:szCs w:val="18"/>
              </w:rPr>
            </w:pPr>
            <w:r>
              <w:rPr>
                <w:rFonts w:hint="eastAsia" w:ascii="宋体" w:hAnsi="宋体"/>
                <w:i/>
                <w:sz w:val="18"/>
                <w:szCs w:val="18"/>
              </w:rPr>
              <w:t>Firmiana simplex (Linnaeus) W. Wight</w:t>
            </w:r>
          </w:p>
        </w:tc>
        <w:tc>
          <w:tcPr>
            <w:tcW w:w="10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fldChar w:fldCharType="begin"/>
            </w:r>
            <w:r>
              <w:instrText xml:space="preserve"> HYPERLINK "http://www.iplant.cn/frps2019/frps/Sterculiaceae" </w:instrText>
            </w:r>
            <w:r>
              <w:fldChar w:fldCharType="separate"/>
            </w:r>
            <w:r>
              <w:rPr>
                <w:rStyle w:val="34"/>
                <w:rFonts w:hint="eastAsia" w:hAnsi="宋体"/>
                <w:sz w:val="18"/>
                <w:szCs w:val="18"/>
              </w:rPr>
              <w:t>梧桐科</w:t>
            </w:r>
            <w:r>
              <w:rPr>
                <w:rStyle w:val="34"/>
                <w:rFonts w:hint="eastAsia" w:hAnsi="宋体"/>
                <w:sz w:val="18"/>
                <w:szCs w:val="18"/>
              </w:rPr>
              <w:fldChar w:fldCharType="end"/>
            </w:r>
          </w:p>
          <w:p>
            <w:pPr>
              <w:spacing w:line="360" w:lineRule="auto"/>
              <w:jc w:val="center"/>
              <w:rPr>
                <w:rFonts w:ascii="宋体" w:hAnsi="宋体"/>
                <w:sz w:val="18"/>
                <w:szCs w:val="18"/>
              </w:rPr>
            </w:pPr>
            <w:r>
              <w:rPr>
                <w:rFonts w:hint="eastAsia" w:ascii="宋体" w:hAnsi="宋体"/>
                <w:sz w:val="18"/>
                <w:szCs w:val="18"/>
              </w:rPr>
              <w:t>梧桐属</w:t>
            </w:r>
          </w:p>
        </w:tc>
        <w:tc>
          <w:tcPr>
            <w:tcW w:w="36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高可达16</w:t>
            </w:r>
            <w:r>
              <w:rPr>
                <w:rFonts w:ascii="宋体" w:hAnsi="宋体"/>
                <w:sz w:val="18"/>
                <w:szCs w:val="18"/>
              </w:rPr>
              <w:t xml:space="preserve"> </w:t>
            </w:r>
            <w:r>
              <w:rPr>
                <w:rFonts w:hint="eastAsia" w:ascii="宋体" w:hAnsi="宋体"/>
                <w:sz w:val="18"/>
                <w:szCs w:val="18"/>
              </w:rPr>
              <w:t>m；树冠卵圆形；树干端直，树皮灰绿色，通常不裂；叶3～5掌状裂；花期6月～7月；果9月～10月成熟。</w:t>
            </w:r>
          </w:p>
        </w:tc>
        <w:tc>
          <w:tcPr>
            <w:tcW w:w="2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喜光；喜温暖湿润；直根粗壮；对多种有害气体都有较强的抗性；生长快，寿命较长</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深根性，不耐积水；不耐草荒； 不耐盐碱；萌芽力弱，一般不易修剪。</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
      <w:pPr>
        <w:pStyle w:val="79"/>
        <w:numPr>
          <w:ilvl w:val="0"/>
          <w:numId w:val="0"/>
        </w:numPr>
        <w:spacing w:before="156" w:after="156"/>
        <w:rPr>
          <w:kern w:val="2"/>
          <w:szCs w:val="21"/>
        </w:rPr>
      </w:pPr>
      <w:r>
        <w:rPr>
          <w:rFonts w:hint="eastAsia"/>
        </w:rPr>
        <w:t>表B.1 落叶乔木表（续）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1942"/>
        <w:gridCol w:w="1050"/>
        <w:gridCol w:w="3917"/>
        <w:gridCol w:w="2483"/>
        <w:gridCol w:w="2917"/>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4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default" w:ascii="宋体" w:hAnsi="宋体" w:eastAsia="宋体"/>
                <w:sz w:val="18"/>
                <w:szCs w:val="18"/>
                <w:lang w:val="en-US" w:eastAsia="zh-CN"/>
              </w:rPr>
            </w:pPr>
            <w:r>
              <w:rPr>
                <w:rFonts w:hint="eastAsia" w:ascii="宋体" w:hAnsi="宋体"/>
                <w:sz w:val="18"/>
                <w:szCs w:val="18"/>
                <w:lang w:val="en-US" w:eastAsia="zh-CN"/>
              </w:rPr>
              <w:t>适宜区域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8</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垂柳</w:t>
            </w:r>
          </w:p>
          <w:p>
            <w:pPr>
              <w:spacing w:line="360" w:lineRule="auto"/>
              <w:jc w:val="center"/>
              <w:rPr>
                <w:rFonts w:ascii="宋体" w:hAnsi="宋体"/>
                <w:sz w:val="18"/>
                <w:szCs w:val="18"/>
              </w:rPr>
            </w:pPr>
            <w:r>
              <w:rPr>
                <w:rFonts w:hint="eastAsia" w:ascii="宋体" w:hAnsi="宋体"/>
                <w:sz w:val="18"/>
                <w:szCs w:val="18"/>
              </w:rPr>
              <w:t>（柳树）</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Salix babylonica L.</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杨柳科</w:t>
            </w:r>
          </w:p>
          <w:p>
            <w:pPr>
              <w:spacing w:line="360" w:lineRule="auto"/>
              <w:jc w:val="center"/>
              <w:rPr>
                <w:rFonts w:ascii="宋体" w:hAnsi="宋体"/>
                <w:sz w:val="18"/>
                <w:szCs w:val="18"/>
              </w:rPr>
            </w:pPr>
            <w:r>
              <w:rPr>
                <w:rFonts w:hint="eastAsia" w:ascii="宋体" w:hAnsi="宋体"/>
                <w:sz w:val="18"/>
                <w:szCs w:val="18"/>
              </w:rPr>
              <w:t>柳属</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高可达12</w:t>
            </w:r>
            <w:r>
              <w:rPr>
                <w:rFonts w:ascii="宋体" w:hAnsi="宋体"/>
                <w:sz w:val="18"/>
                <w:szCs w:val="18"/>
              </w:rPr>
              <w:t xml:space="preserve"> m</w:t>
            </w:r>
            <w:r>
              <w:rPr>
                <w:rFonts w:hint="eastAsia" w:ascii="宋体" w:hAnsi="宋体"/>
                <w:sz w:val="18"/>
                <w:szCs w:val="18"/>
              </w:rPr>
              <w:t>～18</w:t>
            </w:r>
            <w:r>
              <w:rPr>
                <w:rFonts w:ascii="宋体" w:hAnsi="宋体"/>
                <w:sz w:val="18"/>
                <w:szCs w:val="18"/>
              </w:rPr>
              <w:t xml:space="preserve"> </w:t>
            </w:r>
            <w:r>
              <w:rPr>
                <w:rFonts w:hint="eastAsia" w:ascii="宋体" w:hAnsi="宋体"/>
                <w:sz w:val="18"/>
                <w:szCs w:val="18"/>
              </w:rPr>
              <w:t>m；树冠开展而疏散；树皮灰黑色，不规则开裂；枝细，下垂，姿态飘逸。</w:t>
            </w:r>
          </w:p>
        </w:tc>
        <w:tc>
          <w:tcPr>
            <w:tcW w:w="24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喜光,根系发达，生长迅速，寿命较短。</w:t>
            </w:r>
          </w:p>
        </w:tc>
        <w:tc>
          <w:tcPr>
            <w:tcW w:w="2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深根性，对有毒气体有一定的抗性；耐修剪；应注意星天牛、光肩天牛等危害树干。</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9</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水杉</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Cs/>
                <w:sz w:val="18"/>
                <w:szCs w:val="18"/>
              </w:rPr>
            </w:pPr>
            <w:r>
              <w:rPr>
                <w:rFonts w:hint="eastAsia" w:ascii="宋体" w:hAnsi="宋体"/>
                <w:iCs/>
                <w:sz w:val="18"/>
                <w:szCs w:val="18"/>
              </w:rPr>
              <w:t>Metasequoia glyptostroboides Hu &amp; W. C. Cheng</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杉科</w:t>
            </w:r>
          </w:p>
          <w:p>
            <w:pPr>
              <w:spacing w:line="360" w:lineRule="auto"/>
              <w:jc w:val="center"/>
              <w:rPr>
                <w:rFonts w:ascii="宋体" w:hAnsi="宋体"/>
                <w:sz w:val="18"/>
                <w:szCs w:val="18"/>
              </w:rPr>
            </w:pPr>
            <w:r>
              <w:rPr>
                <w:rFonts w:hint="eastAsia" w:ascii="宋体" w:hAnsi="宋体"/>
                <w:sz w:val="18"/>
                <w:szCs w:val="18"/>
              </w:rPr>
              <w:t>水杉属</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高可达35</w:t>
            </w:r>
            <w:r>
              <w:rPr>
                <w:rFonts w:ascii="宋体" w:hAnsi="宋体"/>
                <w:sz w:val="18"/>
                <w:szCs w:val="18"/>
              </w:rPr>
              <w:t xml:space="preserve"> </w:t>
            </w:r>
            <w:r>
              <w:rPr>
                <w:rFonts w:hint="eastAsia" w:ascii="宋体" w:hAnsi="宋体"/>
                <w:sz w:val="18"/>
                <w:szCs w:val="18"/>
              </w:rPr>
              <w:t>m；幼树树冠尖塔形，老树树冠广圆形；树皮灰褐色；大枝近轮生，小枝对生；叶羽状，交互对生；花期2月；果当年11月成熟。</w:t>
            </w:r>
          </w:p>
        </w:tc>
        <w:tc>
          <w:tcPr>
            <w:tcW w:w="24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喜光，喜温暖湿润；要求土层深厚肥沃；生长速度较快；抗盐碱能力较强。</w:t>
            </w:r>
          </w:p>
        </w:tc>
        <w:tc>
          <w:tcPr>
            <w:tcW w:w="2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对环境条件的适应性较强，对土壤干旱较敏感。夏季栽植应避免干梢和回抽现象。</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10</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80" w:firstLineChars="100"/>
              <w:jc w:val="center"/>
              <w:rPr>
                <w:rFonts w:ascii="宋体" w:hAnsi="宋体"/>
                <w:sz w:val="18"/>
                <w:szCs w:val="18"/>
              </w:rPr>
            </w:pPr>
            <w:r>
              <w:rPr>
                <w:rFonts w:hint="eastAsia" w:ascii="宋体" w:hAnsi="宋体"/>
                <w:sz w:val="18"/>
                <w:szCs w:val="18"/>
              </w:rPr>
              <w:t>栾</w:t>
            </w:r>
          </w:p>
          <w:p>
            <w:pPr>
              <w:spacing w:line="360" w:lineRule="auto"/>
              <w:ind w:firstLine="180" w:firstLineChars="100"/>
              <w:jc w:val="center"/>
              <w:rPr>
                <w:rFonts w:ascii="宋体" w:hAnsi="宋体"/>
                <w:sz w:val="18"/>
                <w:szCs w:val="18"/>
              </w:rPr>
            </w:pPr>
            <w:r>
              <w:rPr>
                <w:rFonts w:hint="eastAsia" w:ascii="宋体" w:hAnsi="宋体"/>
                <w:sz w:val="18"/>
                <w:szCs w:val="18"/>
              </w:rPr>
              <w:t>（栾树）</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sz w:val="18"/>
                <w:szCs w:val="18"/>
              </w:rPr>
            </w:pPr>
            <w:r>
              <w:rPr>
                <w:rFonts w:hint="eastAsia" w:ascii="宋体" w:hAnsi="宋体"/>
                <w:sz w:val="18"/>
                <w:szCs w:val="18"/>
              </w:rPr>
              <w:t>Koelreuteria paniculata Laxm.</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无患子科</w:t>
            </w:r>
          </w:p>
          <w:p>
            <w:pPr>
              <w:spacing w:line="360" w:lineRule="auto"/>
              <w:jc w:val="center"/>
              <w:rPr>
                <w:rFonts w:ascii="宋体" w:hAnsi="宋体"/>
                <w:sz w:val="18"/>
                <w:szCs w:val="18"/>
              </w:rPr>
            </w:pPr>
            <w:r>
              <w:rPr>
                <w:rFonts w:hint="eastAsia" w:ascii="宋体" w:hAnsi="宋体"/>
                <w:sz w:val="18"/>
                <w:szCs w:val="18"/>
              </w:rPr>
              <w:t>栾树属</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高达15</w:t>
            </w:r>
            <w:r>
              <w:rPr>
                <w:rFonts w:ascii="宋体" w:hAnsi="宋体"/>
                <w:sz w:val="18"/>
                <w:szCs w:val="18"/>
              </w:rPr>
              <w:t xml:space="preserve"> </w:t>
            </w:r>
            <w:r>
              <w:rPr>
                <w:rFonts w:hint="eastAsia" w:ascii="宋体" w:hAnsi="宋体"/>
                <w:sz w:val="18"/>
                <w:szCs w:val="18"/>
              </w:rPr>
              <w:t>m，树冠近圆球形；树皮灰褐色，细纵裂；奇数羽状复叶，缘有不规则粗齿；花期6月～7月，顶生圆锥花序，金黄色；蒴果三角状卵形，成熟时红褐色或橘红色，9月～10月成熟。</w:t>
            </w:r>
          </w:p>
        </w:tc>
        <w:tc>
          <w:tcPr>
            <w:tcW w:w="24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 xml:space="preserve">喜光，耐半阴； </w:t>
            </w:r>
            <w:r>
              <w:fldChar w:fldCharType="begin"/>
            </w:r>
            <w:r>
              <w:instrText xml:space="preserve"> HYPERLINK "https://baike.so.com/doc/425557-450671.html" </w:instrText>
            </w:r>
            <w:r>
              <w:fldChar w:fldCharType="separate"/>
            </w:r>
            <w:r>
              <w:rPr>
                <w:rStyle w:val="34"/>
                <w:rFonts w:hint="eastAsia" w:hAnsi="宋体"/>
                <w:sz w:val="18"/>
                <w:szCs w:val="18"/>
              </w:rPr>
              <w:t>耐寒</w:t>
            </w:r>
            <w:r>
              <w:rPr>
                <w:rStyle w:val="34"/>
                <w:rFonts w:hint="eastAsia" w:hAnsi="宋体"/>
                <w:sz w:val="18"/>
                <w:szCs w:val="18"/>
              </w:rPr>
              <w:fldChar w:fldCharType="end"/>
            </w:r>
            <w:r>
              <w:rPr>
                <w:rFonts w:hint="eastAsia" w:ascii="宋体" w:hAnsi="宋体"/>
                <w:sz w:val="18"/>
                <w:szCs w:val="18"/>
              </w:rPr>
              <w:t>；耐干旱，不耐水淹；生长速度中等；对粉尘、二氧化硫和臭氧均有较强的</w:t>
            </w:r>
            <w:r>
              <w:fldChar w:fldCharType="begin"/>
            </w:r>
            <w:r>
              <w:instrText xml:space="preserve"> HYPERLINK "https://baike.so.com/doc/6159615-6372833.html" </w:instrText>
            </w:r>
            <w:r>
              <w:fldChar w:fldCharType="separate"/>
            </w:r>
            <w:r>
              <w:rPr>
                <w:rStyle w:val="34"/>
                <w:rFonts w:hint="eastAsia" w:hAnsi="宋体"/>
                <w:sz w:val="18"/>
                <w:szCs w:val="18"/>
              </w:rPr>
              <w:t>抗性</w:t>
            </w:r>
            <w:r>
              <w:rPr>
                <w:rStyle w:val="34"/>
                <w:rFonts w:hint="eastAsia" w:hAnsi="宋体"/>
                <w:sz w:val="18"/>
                <w:szCs w:val="18"/>
              </w:rPr>
              <w:fldChar w:fldCharType="end"/>
            </w:r>
            <w:r>
              <w:rPr>
                <w:rFonts w:hint="eastAsia" w:ascii="宋体" w:hAnsi="宋体"/>
                <w:sz w:val="18"/>
                <w:szCs w:val="18"/>
              </w:rPr>
              <w:t>。</w:t>
            </w:r>
          </w:p>
        </w:tc>
        <w:tc>
          <w:tcPr>
            <w:tcW w:w="2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 xml:space="preserve">深根性，适应性强，病虫害少，对干旱、水湿及风雪都有一定的抵抗能力。 </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11</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七叶树</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bCs/>
                <w:i/>
                <w:sz w:val="18"/>
                <w:szCs w:val="18"/>
              </w:rPr>
            </w:pPr>
            <w:r>
              <w:rPr>
                <w:rFonts w:hint="eastAsia" w:ascii="宋体" w:hAnsi="宋体"/>
                <w:bCs/>
                <w:i/>
                <w:sz w:val="18"/>
                <w:szCs w:val="18"/>
              </w:rPr>
              <w:t>Aesculus chinensis Bunge</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七叶树科</w:t>
            </w:r>
          </w:p>
          <w:p>
            <w:pPr>
              <w:spacing w:line="360" w:lineRule="auto"/>
              <w:jc w:val="center"/>
              <w:rPr>
                <w:rFonts w:ascii="宋体" w:hAnsi="宋体"/>
                <w:sz w:val="18"/>
                <w:szCs w:val="18"/>
              </w:rPr>
            </w:pPr>
            <w:r>
              <w:rPr>
                <w:rFonts w:hint="eastAsia" w:ascii="宋体" w:hAnsi="宋体"/>
                <w:sz w:val="18"/>
                <w:szCs w:val="18"/>
              </w:rPr>
              <w:t>七叶树属</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高达25</w:t>
            </w:r>
            <w:r>
              <w:rPr>
                <w:rFonts w:ascii="宋体" w:hAnsi="宋体"/>
                <w:sz w:val="18"/>
                <w:szCs w:val="18"/>
              </w:rPr>
              <w:t xml:space="preserve"> </w:t>
            </w:r>
            <w:r>
              <w:rPr>
                <w:rFonts w:hint="eastAsia" w:ascii="宋体" w:hAnsi="宋体"/>
                <w:sz w:val="18"/>
                <w:szCs w:val="18"/>
              </w:rPr>
              <w:t>m；树皮灰褐色，片状剥落；小叶5～7，叶柄长10</w:t>
            </w:r>
            <w:r>
              <w:rPr>
                <w:rFonts w:ascii="宋体" w:hAnsi="宋体"/>
                <w:sz w:val="18"/>
                <w:szCs w:val="18"/>
              </w:rPr>
              <w:t xml:space="preserve"> </w:t>
            </w:r>
            <w:r>
              <w:rPr>
                <w:rFonts w:hint="eastAsia" w:ascii="宋体" w:hAnsi="宋体"/>
                <w:sz w:val="18"/>
                <w:szCs w:val="18"/>
              </w:rPr>
              <w:t>cm～12</w:t>
            </w:r>
            <w:r>
              <w:rPr>
                <w:rFonts w:ascii="宋体" w:hAnsi="宋体"/>
                <w:sz w:val="18"/>
                <w:szCs w:val="18"/>
              </w:rPr>
              <w:t xml:space="preserve"> </w:t>
            </w:r>
            <w:r>
              <w:rPr>
                <w:rFonts w:hint="eastAsia" w:ascii="宋体" w:hAnsi="宋体"/>
                <w:sz w:val="18"/>
                <w:szCs w:val="18"/>
              </w:rPr>
              <w:t>cm；花期5月，小花黄褐色；果9月～10月成熟。</w:t>
            </w:r>
          </w:p>
        </w:tc>
        <w:tc>
          <w:tcPr>
            <w:tcW w:w="24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喜光，稍耐阴；喜温暖气候，也能耐寒；萌芽力不强；生长速度中等偏慢，寿命长。</w:t>
            </w:r>
          </w:p>
        </w:tc>
        <w:tc>
          <w:tcPr>
            <w:tcW w:w="29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深根性，栽植过程中不得损伤主枝，以免破坏树形；移栽时间应在深秋落叶后至次春发芽前进行；栽后应防树皮遭受日灼之害。</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Pr>
        <w:pStyle w:val="79"/>
        <w:numPr>
          <w:ilvl w:val="0"/>
          <w:numId w:val="0"/>
        </w:numPr>
        <w:spacing w:before="156" w:after="156"/>
        <w:rPr>
          <w:kern w:val="2"/>
          <w:szCs w:val="21"/>
        </w:rPr>
      </w:pPr>
      <w:r>
        <w:rPr>
          <w:rFonts w:hint="eastAsia"/>
        </w:rPr>
        <w:t>表B.1</w:t>
      </w:r>
      <w:r>
        <w:t xml:space="preserve"> </w:t>
      </w:r>
      <w:r>
        <w:rPr>
          <w:rFonts w:hint="eastAsia"/>
        </w:rPr>
        <w:t>落叶乔木表（续）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1942"/>
        <w:gridCol w:w="1067"/>
        <w:gridCol w:w="3682"/>
        <w:gridCol w:w="2734"/>
        <w:gridCol w:w="290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7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sz w:val="18"/>
                <w:szCs w:val="18"/>
                <w:lang w:val="en-US"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12</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碧桃</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Prunus persica 'Duplex'</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蔷薇科</w:t>
            </w:r>
          </w:p>
          <w:p>
            <w:pPr>
              <w:spacing w:line="360" w:lineRule="auto"/>
              <w:jc w:val="center"/>
              <w:rPr>
                <w:rFonts w:ascii="宋体" w:hAnsi="宋体"/>
                <w:sz w:val="18"/>
                <w:szCs w:val="18"/>
              </w:rPr>
            </w:pPr>
            <w:r>
              <w:rPr>
                <w:rFonts w:hint="eastAsia" w:ascii="宋体" w:hAnsi="宋体"/>
                <w:sz w:val="18"/>
                <w:szCs w:val="18"/>
              </w:rPr>
              <w:t>桃属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小乔木，高可达8</w:t>
            </w:r>
            <w:r>
              <w:rPr>
                <w:rFonts w:ascii="宋体" w:hAnsi="宋体"/>
                <w:sz w:val="18"/>
                <w:szCs w:val="18"/>
              </w:rPr>
              <w:t xml:space="preserve"> </w:t>
            </w:r>
            <w:r>
              <w:rPr>
                <w:rFonts w:hint="eastAsia" w:ascii="宋体" w:hAnsi="宋体"/>
                <w:sz w:val="18"/>
                <w:szCs w:val="18"/>
              </w:rPr>
              <w:t>m；树冠广卵形； 小枝红褐色或褐绿色，无毛；花期3月～4月，先叶开放；果6月～9月成熟。</w:t>
            </w:r>
          </w:p>
        </w:tc>
        <w:tc>
          <w:tcPr>
            <w:tcW w:w="27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喜光，耐旱，不耐潮湿的环境；喜夏季高温，耐寒性好；寿命不长。</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浅根性，忌大风；忌水湿；修剪宜轻，且以疏剪为主；忌碱性土及黏重土皆。</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13</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皂荚</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皂角）</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Gleditsia sinensis Lam.</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豆科</w:t>
            </w:r>
          </w:p>
          <w:p>
            <w:pPr>
              <w:spacing w:line="360" w:lineRule="auto"/>
              <w:jc w:val="center"/>
              <w:rPr>
                <w:rFonts w:ascii="宋体" w:hAnsi="宋体"/>
                <w:sz w:val="18"/>
                <w:szCs w:val="18"/>
              </w:rPr>
            </w:pPr>
            <w:r>
              <w:rPr>
                <w:rFonts w:hint="eastAsia" w:ascii="宋体" w:hAnsi="宋体"/>
                <w:sz w:val="18"/>
                <w:szCs w:val="18"/>
              </w:rPr>
              <w:t>皂荚属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高可达30</w:t>
            </w:r>
            <w:r>
              <w:rPr>
                <w:rFonts w:ascii="宋体" w:hAnsi="宋体"/>
                <w:sz w:val="18"/>
                <w:szCs w:val="18"/>
              </w:rPr>
              <w:t xml:space="preserve"> </w:t>
            </w:r>
            <w:r>
              <w:rPr>
                <w:rFonts w:hint="eastAsia" w:ascii="宋体" w:hAnsi="宋体"/>
                <w:sz w:val="18"/>
                <w:szCs w:val="18"/>
              </w:rPr>
              <w:t>m；树冠扁球形；枝灰色至深褐色；刺粗壮，多呈圆锥状；荚果带状，直而不扭转。</w:t>
            </w:r>
          </w:p>
        </w:tc>
        <w:tc>
          <w:tcPr>
            <w:tcW w:w="27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喜光，稍耐阴；喜温暖湿润气候及肥沃适当湿润土壤；生长速度较慢但寿命较长。</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深根性，对土壤要求不严，在石灰质土壤甚至黏土或砂土上均能正常生长。</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14</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紫薇</w:t>
            </w:r>
          </w:p>
          <w:p>
            <w:pPr>
              <w:spacing w:line="360" w:lineRule="auto"/>
              <w:jc w:val="center"/>
              <w:rPr>
                <w:rFonts w:ascii="宋体" w:hAnsi="宋体"/>
                <w:sz w:val="18"/>
                <w:szCs w:val="18"/>
              </w:rPr>
            </w:pPr>
            <w:r>
              <w:rPr>
                <w:rFonts w:hint="eastAsia" w:ascii="宋体" w:hAnsi="宋体"/>
                <w:sz w:val="18"/>
                <w:szCs w:val="18"/>
              </w:rPr>
              <w:t>（百日红）</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Lagerstroemia indica L.</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千屈菜科</w:t>
            </w:r>
          </w:p>
          <w:p>
            <w:pPr>
              <w:spacing w:line="360" w:lineRule="auto"/>
              <w:jc w:val="center"/>
              <w:rPr>
                <w:rFonts w:ascii="宋体" w:hAnsi="宋体"/>
                <w:sz w:val="18"/>
                <w:szCs w:val="18"/>
              </w:rPr>
            </w:pPr>
            <w:r>
              <w:rPr>
                <w:rFonts w:hint="eastAsia" w:ascii="宋体" w:hAnsi="宋体"/>
                <w:sz w:val="18"/>
                <w:szCs w:val="18"/>
              </w:rPr>
              <w:t>紫薇属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小乔木，高可达7</w:t>
            </w:r>
            <w:r>
              <w:rPr>
                <w:rFonts w:ascii="宋体" w:hAnsi="宋体"/>
                <w:sz w:val="18"/>
                <w:szCs w:val="18"/>
              </w:rPr>
              <w:t xml:space="preserve"> </w:t>
            </w:r>
            <w:r>
              <w:rPr>
                <w:rFonts w:hint="eastAsia" w:ascii="宋体" w:hAnsi="宋体"/>
                <w:sz w:val="18"/>
                <w:szCs w:val="18"/>
              </w:rPr>
              <w:t>m；树冠不整齐，枝干多扭曲；树皮淡褐色，薄片状剥落后干特别光滑；花鲜淡红色，花期6月～9月；果10月～11月成熟 。</w:t>
            </w:r>
          </w:p>
        </w:tc>
        <w:tc>
          <w:tcPr>
            <w:tcW w:w="27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喜光，稍耐阴；喜温暖气候，耐寒性不强；根系发达，耐干旱；萌蘖性强；生长较慢，寿命长。</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喜肥沃、湿润而排水良好的石灰性土壤；忌涝；对二氧化硫、</w:t>
            </w:r>
            <w:r>
              <w:fldChar w:fldCharType="begin"/>
            </w:r>
            <w:r>
              <w:instrText xml:space="preserve"> HYPERLINK "https://baike.so.com/doc/716813-758850.html" </w:instrText>
            </w:r>
            <w:r>
              <w:fldChar w:fldCharType="separate"/>
            </w:r>
            <w:r>
              <w:rPr>
                <w:rStyle w:val="34"/>
                <w:rFonts w:hint="eastAsia" w:hAnsi="宋体"/>
                <w:sz w:val="18"/>
                <w:szCs w:val="18"/>
              </w:rPr>
              <w:t>氟化氢</w:t>
            </w:r>
            <w:r>
              <w:rPr>
                <w:rStyle w:val="34"/>
                <w:rFonts w:hint="eastAsia" w:hAnsi="宋体"/>
                <w:sz w:val="18"/>
                <w:szCs w:val="18"/>
              </w:rPr>
              <w:fldChar w:fldCharType="end"/>
            </w:r>
            <w:r>
              <w:rPr>
                <w:rFonts w:hint="eastAsia" w:ascii="宋体" w:hAnsi="宋体"/>
                <w:sz w:val="18"/>
                <w:szCs w:val="18"/>
              </w:rPr>
              <w:t>及氯气的抗性较强。</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15</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鸡爪槭</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bCs/>
                <w:i/>
                <w:sz w:val="18"/>
                <w:szCs w:val="18"/>
              </w:rPr>
            </w:pPr>
            <w:r>
              <w:rPr>
                <w:rFonts w:hint="eastAsia" w:ascii="宋体" w:hAnsi="宋体"/>
                <w:bCs/>
                <w:i/>
                <w:sz w:val="18"/>
                <w:szCs w:val="18"/>
              </w:rPr>
              <w:t>Acer palmatum Thunb.</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槭树科</w:t>
            </w:r>
          </w:p>
          <w:p>
            <w:pPr>
              <w:spacing w:line="360" w:lineRule="auto"/>
              <w:jc w:val="center"/>
              <w:rPr>
                <w:rFonts w:ascii="宋体" w:hAnsi="宋体"/>
                <w:sz w:val="18"/>
                <w:szCs w:val="18"/>
              </w:rPr>
            </w:pPr>
            <w:r>
              <w:rPr>
                <w:rFonts w:hint="eastAsia" w:ascii="宋体" w:hAnsi="宋体"/>
                <w:sz w:val="18"/>
                <w:szCs w:val="18"/>
              </w:rPr>
              <w:t>槭属</w:t>
            </w:r>
          </w:p>
        </w:tc>
        <w:tc>
          <w:tcPr>
            <w:tcW w:w="368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小乔木，高可达13</w:t>
            </w:r>
            <w:r>
              <w:rPr>
                <w:rFonts w:ascii="宋体" w:hAnsi="宋体"/>
                <w:sz w:val="18"/>
                <w:szCs w:val="18"/>
              </w:rPr>
              <w:t xml:space="preserve"> </w:t>
            </w:r>
            <w:r>
              <w:rPr>
                <w:rFonts w:hint="eastAsia" w:ascii="宋体" w:hAnsi="宋体"/>
                <w:sz w:val="18"/>
                <w:szCs w:val="18"/>
              </w:rPr>
              <w:t xml:space="preserve">m；树冠伞形；树皮光滑，灰褐色；叶掌状5～9深裂；先花后叶，花期5月；翅果展开成钝角，10月成熟。 </w:t>
            </w:r>
          </w:p>
        </w:tc>
        <w:tc>
          <w:tcPr>
            <w:tcW w:w="27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喜弱光，耐半阴；喜温暖湿润气候及肥沃而排水良好的土壤，生长速度中等偏慢。</w:t>
            </w:r>
          </w:p>
        </w:tc>
        <w:tc>
          <w:tcPr>
            <w:tcW w:w="2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根系较发达，酸性、中性及石灰质土壤皆能适应，春夏间宜施2次～3次速效肥，夏季当保持土壤湿润，入秋后土壤以偏干为宜。</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
      <w:pPr>
        <w:pStyle w:val="79"/>
        <w:numPr>
          <w:ilvl w:val="0"/>
          <w:numId w:val="0"/>
        </w:numPr>
        <w:spacing w:before="156" w:after="156"/>
        <w:ind w:left="5245"/>
        <w:jc w:val="both"/>
        <w:rPr>
          <w:kern w:val="2"/>
          <w:szCs w:val="21"/>
        </w:rPr>
      </w:pPr>
      <w:r>
        <w:br w:type="column"/>
      </w:r>
      <w:r>
        <w:rPr>
          <w:rFonts w:hint="eastAsia"/>
        </w:rPr>
        <w:t>表B.1</w:t>
      </w:r>
      <w:r>
        <w:t xml:space="preserve"> </w:t>
      </w:r>
      <w:r>
        <w:rPr>
          <w:rFonts w:hint="eastAsia"/>
        </w:rPr>
        <w:t>落叶乔木表（续）</w:t>
      </w:r>
    </w:p>
    <w:tbl>
      <w:tblPr>
        <w:tblStyle w:val="2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050"/>
        <w:gridCol w:w="1950"/>
        <w:gridCol w:w="1037"/>
        <w:gridCol w:w="3545"/>
        <w:gridCol w:w="2809"/>
        <w:gridCol w:w="308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sz w:val="18"/>
                <w:szCs w:val="18"/>
                <w:lang w:val="en-US"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1" w:hRule="atLeast"/>
        </w:trPr>
        <w:tc>
          <w:tcPr>
            <w:tcW w:w="6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16</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元宝槭</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五角枫）</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Acer truncatum Bunge</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槭树科</w:t>
            </w:r>
          </w:p>
          <w:p>
            <w:pPr>
              <w:spacing w:line="360" w:lineRule="auto"/>
              <w:jc w:val="center"/>
              <w:rPr>
                <w:rFonts w:ascii="宋体" w:hAnsi="宋体"/>
                <w:sz w:val="18"/>
                <w:szCs w:val="18"/>
              </w:rPr>
            </w:pPr>
            <w:r>
              <w:rPr>
                <w:rFonts w:hint="eastAsia" w:ascii="宋体" w:hAnsi="宋体"/>
                <w:sz w:val="18"/>
                <w:szCs w:val="18"/>
              </w:rPr>
              <w:t>槭属</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小乔木，高可达13</w:t>
            </w:r>
            <w:r>
              <w:rPr>
                <w:rFonts w:ascii="宋体" w:hAnsi="宋体"/>
                <w:sz w:val="18"/>
                <w:szCs w:val="18"/>
              </w:rPr>
              <w:t xml:space="preserve"> </w:t>
            </w:r>
            <w:r>
              <w:rPr>
                <w:rFonts w:hint="eastAsia" w:ascii="宋体" w:hAnsi="宋体"/>
                <w:sz w:val="18"/>
                <w:szCs w:val="18"/>
              </w:rPr>
              <w:t>m；树冠伞形或倒广卵形；叶掌状5裂，长5</w:t>
            </w:r>
            <w:r>
              <w:rPr>
                <w:rFonts w:ascii="宋体" w:hAnsi="宋体"/>
                <w:sz w:val="18"/>
                <w:szCs w:val="18"/>
              </w:rPr>
              <w:t xml:space="preserve"> cm</w:t>
            </w:r>
            <w:r>
              <w:rPr>
                <w:rFonts w:hint="eastAsia" w:ascii="宋体" w:hAnsi="宋体"/>
                <w:sz w:val="18"/>
                <w:szCs w:val="18"/>
              </w:rPr>
              <w:t>～10</w:t>
            </w:r>
            <w:r>
              <w:rPr>
                <w:rFonts w:ascii="宋体" w:hAnsi="宋体"/>
                <w:sz w:val="18"/>
                <w:szCs w:val="18"/>
              </w:rPr>
              <w:t xml:space="preserve"> </w:t>
            </w:r>
            <w:r>
              <w:rPr>
                <w:rFonts w:hint="eastAsia" w:ascii="宋体" w:hAnsi="宋体"/>
                <w:sz w:val="18"/>
                <w:szCs w:val="18"/>
              </w:rPr>
              <w:t>cm叶基通常截形；花黄绿色；翅果扁平，形似元宝。</w:t>
            </w:r>
          </w:p>
        </w:tc>
        <w:tc>
          <w:tcPr>
            <w:tcW w:w="2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喜弱光，耐半阴；喜温凉气候及肥沃排水良好的土壤；有一定耐旱能力；萌蘖性强；有抗风雪能力。</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深根性，不耐涝，土壤太湿容易烂根；酸性、中性及石灰质土壤皆能适应。</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6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17</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kern w:val="0"/>
                <w:sz w:val="18"/>
                <w:szCs w:val="18"/>
              </w:rPr>
              <w:t>三角</w:t>
            </w:r>
            <w:r>
              <w:rPr>
                <w:rFonts w:hint="eastAsia" w:ascii="宋体" w:hAnsi="宋体"/>
                <w:sz w:val="18"/>
                <w:szCs w:val="18"/>
              </w:rPr>
              <w:t>槭</w:t>
            </w:r>
          </w:p>
          <w:p>
            <w:pPr>
              <w:spacing w:line="360" w:lineRule="auto"/>
              <w:jc w:val="center"/>
              <w:rPr>
                <w:rFonts w:ascii="宋体" w:hAnsi="宋体"/>
                <w:kern w:val="0"/>
                <w:sz w:val="18"/>
                <w:szCs w:val="18"/>
              </w:rPr>
            </w:pPr>
            <w:r>
              <w:rPr>
                <w:rFonts w:hint="eastAsia" w:ascii="宋体" w:hAnsi="宋体"/>
                <w:sz w:val="18"/>
                <w:szCs w:val="18"/>
              </w:rPr>
              <w:t>（三角枫）</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bCs/>
                <w:i/>
                <w:sz w:val="18"/>
                <w:szCs w:val="18"/>
              </w:rPr>
            </w:pPr>
            <w:r>
              <w:rPr>
                <w:rFonts w:hint="eastAsia" w:ascii="宋体" w:hAnsi="宋体"/>
                <w:bCs/>
                <w:i/>
                <w:sz w:val="18"/>
                <w:szCs w:val="18"/>
              </w:rPr>
              <w:t>Acer buergerianum Miq.</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槭树科</w:t>
            </w:r>
          </w:p>
          <w:p>
            <w:pPr>
              <w:spacing w:line="360" w:lineRule="auto"/>
              <w:jc w:val="center"/>
              <w:rPr>
                <w:rFonts w:ascii="宋体" w:hAnsi="宋体"/>
                <w:sz w:val="18"/>
                <w:szCs w:val="18"/>
              </w:rPr>
            </w:pPr>
            <w:r>
              <w:rPr>
                <w:rFonts w:hint="eastAsia" w:ascii="宋体" w:hAnsi="宋体"/>
                <w:sz w:val="18"/>
                <w:szCs w:val="18"/>
              </w:rPr>
              <w:t>槭属</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高可达20</w:t>
            </w:r>
            <w:r>
              <w:rPr>
                <w:rFonts w:ascii="宋体" w:hAnsi="宋体"/>
                <w:sz w:val="18"/>
                <w:szCs w:val="18"/>
              </w:rPr>
              <w:t xml:space="preserve"> m</w:t>
            </w:r>
            <w:r>
              <w:rPr>
                <w:rFonts w:hint="eastAsia" w:ascii="宋体" w:hAnsi="宋体"/>
                <w:sz w:val="18"/>
                <w:szCs w:val="18"/>
              </w:rPr>
              <w:t>，树皮暗褐色，薄条片状剥落；叶纸质，卵形或倒卵形</w:t>
            </w:r>
          </w:p>
        </w:tc>
        <w:tc>
          <w:tcPr>
            <w:tcW w:w="2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弱阳性，稍耐阴，萌芽力强；根系发达，根蘖性强；寿命较长。</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喜温暖、湿润环境及中性至酸性土壤，较耐水湿，耐修剪。</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6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18</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茶条槭</w:t>
            </w:r>
          </w:p>
          <w:p>
            <w:pPr>
              <w:spacing w:line="360" w:lineRule="auto"/>
              <w:jc w:val="center"/>
              <w:rPr>
                <w:rFonts w:ascii="宋体" w:hAnsi="宋体"/>
                <w:kern w:val="0"/>
                <w:sz w:val="18"/>
                <w:szCs w:val="18"/>
              </w:rPr>
            </w:pPr>
            <w:r>
              <w:rPr>
                <w:rFonts w:hint="eastAsia" w:ascii="宋体" w:hAnsi="宋体"/>
                <w:kern w:val="0"/>
                <w:sz w:val="18"/>
                <w:szCs w:val="18"/>
              </w:rPr>
              <w:t>（茶条枫）</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bCs/>
                <w:i/>
                <w:sz w:val="18"/>
                <w:szCs w:val="18"/>
              </w:rPr>
            </w:pPr>
            <w:r>
              <w:rPr>
                <w:rFonts w:hint="eastAsia" w:ascii="宋体" w:hAnsi="宋体"/>
                <w:bCs/>
                <w:i/>
                <w:sz w:val="18"/>
                <w:szCs w:val="18"/>
              </w:rPr>
              <w:t>Acer tataricum subsp. ginnala (Maximowicz) Wesmael</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槭树科</w:t>
            </w:r>
          </w:p>
          <w:p>
            <w:pPr>
              <w:spacing w:line="360" w:lineRule="auto"/>
              <w:jc w:val="center"/>
              <w:rPr>
                <w:rFonts w:ascii="宋体" w:hAnsi="宋体"/>
                <w:kern w:val="0"/>
                <w:sz w:val="18"/>
                <w:szCs w:val="18"/>
              </w:rPr>
            </w:pPr>
            <w:r>
              <w:rPr>
                <w:rFonts w:hint="eastAsia" w:ascii="宋体" w:hAnsi="宋体"/>
                <w:kern w:val="0"/>
                <w:sz w:val="18"/>
                <w:szCs w:val="18"/>
              </w:rPr>
              <w:t>槭属</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小乔木，高可达10</w:t>
            </w:r>
            <w:r>
              <w:rPr>
                <w:rFonts w:ascii="宋体" w:hAnsi="宋体"/>
                <w:sz w:val="18"/>
                <w:szCs w:val="18"/>
              </w:rPr>
              <w:t xml:space="preserve"> </w:t>
            </w:r>
            <w:r>
              <w:rPr>
                <w:rFonts w:hint="eastAsia" w:ascii="宋体" w:hAnsi="宋体"/>
                <w:sz w:val="18"/>
                <w:szCs w:val="18"/>
              </w:rPr>
              <w:t>m；树皮灰黑色，粗糙；叶卵状椭圆形；花序圆锥状，花期5月～6月；果翅紫红色，9月成熟。</w:t>
            </w:r>
          </w:p>
        </w:tc>
        <w:tc>
          <w:tcPr>
            <w:tcW w:w="2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喜弱光；耐半阴；耐寒也喜温暖；抗风雪；萌蘖性强。</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深根性，喜深厚肥沃土壤；耐烟尘；烈日下树皮易受灼害。</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19</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石榴</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Punica granatum L.</w:t>
            </w:r>
          </w:p>
        </w:tc>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石榴科</w:t>
            </w:r>
          </w:p>
          <w:p>
            <w:pPr>
              <w:spacing w:line="360" w:lineRule="auto"/>
              <w:jc w:val="center"/>
              <w:rPr>
                <w:rFonts w:ascii="宋体" w:hAnsi="宋体"/>
                <w:sz w:val="18"/>
                <w:szCs w:val="18"/>
              </w:rPr>
            </w:pPr>
            <w:r>
              <w:rPr>
                <w:rFonts w:hint="eastAsia" w:ascii="宋体" w:hAnsi="宋体"/>
                <w:sz w:val="18"/>
                <w:szCs w:val="18"/>
              </w:rPr>
              <w:t>石榴属</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小乔木，高可达7</w:t>
            </w:r>
            <w:r>
              <w:rPr>
                <w:rFonts w:ascii="宋体" w:hAnsi="宋体"/>
                <w:sz w:val="18"/>
                <w:szCs w:val="18"/>
              </w:rPr>
              <w:t xml:space="preserve"> </w:t>
            </w:r>
            <w:r>
              <w:rPr>
                <w:rFonts w:hint="eastAsia" w:ascii="宋体" w:hAnsi="宋体"/>
                <w:sz w:val="18"/>
                <w:szCs w:val="18"/>
              </w:rPr>
              <w:t>m，树冠常不整齐 ；叶倒卵状长椭圆形；花朱红色，花萼钟形，花期5月-7月；果9月～10月成熟。</w:t>
            </w:r>
          </w:p>
        </w:tc>
        <w:tc>
          <w:tcPr>
            <w:tcW w:w="28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 xml:space="preserve">喜光；耐寒；耐瘠薄；根系发达，根际易生根蘖；生长速度中等，寿命较长。 </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不耐涝和荫蔽，对土壤要求不严，但以排水良好的夹沙土为宜；喜肥，应在秋末冬初施基肥，夏季6月～7月施追肥。</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
      <w:pPr>
        <w:rPr>
          <w:vanish/>
        </w:rPr>
      </w:pPr>
    </w:p>
    <w:p/>
    <w:p>
      <w:pPr>
        <w:jc w:val="center"/>
        <w:rPr>
          <w:rFonts w:ascii="黑体" w:hAnsi="黑体" w:eastAsia="黑体"/>
        </w:rPr>
      </w:pPr>
      <w:r>
        <w:rPr>
          <w:rFonts w:hint="eastAsia" w:ascii="黑体" w:hAnsi="黑体" w:eastAsia="黑体"/>
        </w:rPr>
        <w:t>表B.1</w:t>
      </w:r>
      <w:r>
        <w:rPr>
          <w:rFonts w:ascii="黑体" w:hAnsi="黑体" w:eastAsia="黑体"/>
        </w:rPr>
        <w:t xml:space="preserve"> </w:t>
      </w:r>
      <w:r>
        <w:rPr>
          <w:rFonts w:hint="eastAsia" w:ascii="黑体" w:hAnsi="黑体" w:eastAsia="黑体"/>
        </w:rPr>
        <w:t>落叶乔木表（续）</w:t>
      </w:r>
    </w:p>
    <w:tbl>
      <w:tblPr>
        <w:tblStyle w:val="28"/>
        <w:tblW w:w="15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2268"/>
        <w:gridCol w:w="880"/>
        <w:gridCol w:w="3543"/>
        <w:gridCol w:w="2835"/>
        <w:gridCol w:w="2799"/>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7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both"/>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ascii="宋体" w:hAnsi="宋体"/>
                <w:caps/>
                <w:sz w:val="18"/>
                <w:szCs w:val="18"/>
              </w:rPr>
              <w:t xml:space="preserve"> </w:t>
            </w:r>
            <w:r>
              <w:rPr>
                <w:rFonts w:hint="eastAsia" w:ascii="宋体" w:hAnsi="宋体"/>
                <w:caps/>
                <w:sz w:val="18"/>
                <w:szCs w:val="18"/>
              </w:rPr>
              <w:t>20</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白蜡树</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Fraxinus chinensis Roxb.</w:t>
            </w:r>
          </w:p>
        </w:tc>
        <w:tc>
          <w:tcPr>
            <w:tcW w:w="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木犀科</w:t>
            </w:r>
          </w:p>
          <w:p>
            <w:pPr>
              <w:spacing w:line="360" w:lineRule="auto"/>
              <w:jc w:val="center"/>
              <w:rPr>
                <w:rFonts w:ascii="宋体" w:hAnsi="宋体"/>
                <w:sz w:val="18"/>
                <w:szCs w:val="18"/>
              </w:rPr>
            </w:pPr>
            <w:r>
              <w:rPr>
                <w:rFonts w:hint="eastAsia" w:ascii="宋体" w:hAnsi="宋体"/>
                <w:sz w:val="18"/>
                <w:szCs w:val="18"/>
              </w:rPr>
              <w:t>梣属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高可达15</w:t>
            </w:r>
            <w:r>
              <w:rPr>
                <w:rFonts w:ascii="宋体" w:hAnsi="宋体"/>
                <w:sz w:val="18"/>
                <w:szCs w:val="18"/>
              </w:rPr>
              <w:t xml:space="preserve"> </w:t>
            </w:r>
            <w:r>
              <w:rPr>
                <w:rFonts w:hint="eastAsia" w:ascii="宋体" w:hAnsi="宋体"/>
                <w:sz w:val="18"/>
                <w:szCs w:val="18"/>
              </w:rPr>
              <w:t>m，树冠卵圆形；树皮黄褐色，较光滑；奇数羽状复叶，对生；花期3月～5月，果10月成熟。</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喜光，稍耐阴，喜湿耐涝，对土壤要求不严，生长较快，寿命较长。</w:t>
            </w:r>
          </w:p>
        </w:tc>
        <w:tc>
          <w:tcPr>
            <w:tcW w:w="27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深根性，耐修剪，生长较快，寿命较长，抗烟尘。</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21</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香花槐</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Robinia pseudoacacia 'idaho'</w:t>
            </w:r>
          </w:p>
        </w:tc>
        <w:tc>
          <w:tcPr>
            <w:tcW w:w="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豆科</w:t>
            </w:r>
          </w:p>
          <w:p>
            <w:pPr>
              <w:spacing w:line="360" w:lineRule="auto"/>
              <w:jc w:val="center"/>
              <w:rPr>
                <w:rFonts w:ascii="宋体" w:hAnsi="宋体"/>
                <w:sz w:val="18"/>
                <w:szCs w:val="18"/>
              </w:rPr>
            </w:pPr>
            <w:r>
              <w:rPr>
                <w:rFonts w:hint="eastAsia" w:ascii="宋体" w:hAnsi="宋体"/>
                <w:sz w:val="18"/>
                <w:szCs w:val="18"/>
              </w:rPr>
              <w:t>刺槐属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高可达12</w:t>
            </w:r>
            <w:r>
              <w:rPr>
                <w:rFonts w:ascii="宋体" w:hAnsi="宋体"/>
                <w:sz w:val="18"/>
                <w:szCs w:val="18"/>
              </w:rPr>
              <w:t xml:space="preserve"> </w:t>
            </w:r>
            <w:r>
              <w:rPr>
                <w:rFonts w:hint="eastAsia" w:ascii="宋体" w:hAnsi="宋体"/>
                <w:sz w:val="18"/>
                <w:szCs w:val="18"/>
              </w:rPr>
              <w:t>m，树冠开阔，树干笔直，树形自然开张；叶互生，羽状复叶；总状花序，花被红色，浓郁芳香。</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耐干旱瘠薄，抗病力强。</w:t>
            </w:r>
          </w:p>
        </w:tc>
        <w:tc>
          <w:tcPr>
            <w:tcW w:w="27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浅根性，对土壤要求不严，抗风性较差，对城市不良环境有抗性。</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22</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楝</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苦楝</w:t>
            </w:r>
            <w:r>
              <w:rPr>
                <w:rFonts w:hint="eastAsia" w:ascii="宋体" w:hAnsi="宋体"/>
                <w:kern w:val="0"/>
                <w:sz w:val="18"/>
                <w:szCs w:val="18"/>
              </w:rPr>
              <w:t>）</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Melia azedarach L.</w:t>
            </w:r>
          </w:p>
        </w:tc>
        <w:tc>
          <w:tcPr>
            <w:tcW w:w="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楝科</w:t>
            </w:r>
          </w:p>
          <w:p>
            <w:pPr>
              <w:spacing w:line="360" w:lineRule="auto"/>
              <w:jc w:val="center"/>
              <w:rPr>
                <w:rFonts w:ascii="宋体" w:hAnsi="宋体"/>
                <w:sz w:val="18"/>
                <w:szCs w:val="18"/>
              </w:rPr>
            </w:pPr>
            <w:r>
              <w:rPr>
                <w:rFonts w:hint="eastAsia" w:ascii="宋体" w:hAnsi="宋体"/>
                <w:sz w:val="18"/>
                <w:szCs w:val="18"/>
              </w:rPr>
              <w:t>楝属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高可达20</w:t>
            </w:r>
            <w:r>
              <w:rPr>
                <w:rFonts w:ascii="宋体" w:hAnsi="宋体"/>
                <w:sz w:val="18"/>
                <w:szCs w:val="18"/>
              </w:rPr>
              <w:t xml:space="preserve"> </w:t>
            </w:r>
            <w:r>
              <w:rPr>
                <w:rFonts w:hint="eastAsia" w:ascii="宋体" w:hAnsi="宋体"/>
                <w:sz w:val="18"/>
                <w:szCs w:val="18"/>
              </w:rPr>
              <w:t>m；树冠近于平顶；树皮暗褐色，浅纵裂；花淡紫色，呈圆锥状复聚伞花序，有香味，花期4月～5月；核果近球形，10月～11月成熟。</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喜光，不耐阴；喜温暖湿润气候；稍耐干旱、瘠薄，也能生于水边；萌芽力强，生长快，寿命短。</w:t>
            </w:r>
          </w:p>
        </w:tc>
        <w:tc>
          <w:tcPr>
            <w:tcW w:w="27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18"/>
                <w:szCs w:val="18"/>
              </w:rPr>
            </w:pPr>
            <w:r>
              <w:rPr>
                <w:rFonts w:hint="eastAsia" w:ascii="宋体" w:hAnsi="宋体"/>
                <w:sz w:val="18"/>
                <w:szCs w:val="18"/>
              </w:rPr>
              <w:t>浅根性，耐水湿，抗风，耐烟尘，抗二氧化硫和抗病虫害能力强。移栽以春季萌芽前随起随移，秋冬季易发生枯梢现象。</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23</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胡桃</w:t>
            </w:r>
          </w:p>
          <w:p>
            <w:pPr>
              <w:spacing w:line="360" w:lineRule="auto"/>
              <w:jc w:val="center"/>
              <w:rPr>
                <w:rFonts w:ascii="宋体" w:hAnsi="宋体"/>
                <w:kern w:val="0"/>
                <w:sz w:val="18"/>
                <w:szCs w:val="18"/>
              </w:rPr>
            </w:pPr>
            <w:r>
              <w:rPr>
                <w:rFonts w:hint="eastAsia" w:ascii="宋体" w:hAnsi="宋体"/>
                <w:kern w:val="0"/>
                <w:sz w:val="18"/>
                <w:szCs w:val="18"/>
              </w:rPr>
              <w:t>（</w:t>
            </w:r>
            <w:r>
              <w:rPr>
                <w:rFonts w:hint="eastAsia" w:ascii="宋体" w:hAnsi="宋体"/>
                <w:sz w:val="18"/>
                <w:szCs w:val="18"/>
              </w:rPr>
              <w:t>核桃</w:t>
            </w:r>
            <w:r>
              <w:rPr>
                <w:rFonts w:hint="eastAsia" w:ascii="宋体" w:hAnsi="宋体"/>
                <w:kern w:val="0"/>
                <w:sz w:val="18"/>
                <w:szCs w:val="18"/>
              </w:rPr>
              <w:t>）</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Juglans regia L.</w:t>
            </w:r>
          </w:p>
        </w:tc>
        <w:tc>
          <w:tcPr>
            <w:tcW w:w="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胡桃科</w:t>
            </w:r>
          </w:p>
          <w:p>
            <w:pPr>
              <w:spacing w:line="360" w:lineRule="auto"/>
              <w:jc w:val="center"/>
              <w:rPr>
                <w:rFonts w:ascii="宋体" w:hAnsi="宋体"/>
                <w:sz w:val="18"/>
                <w:szCs w:val="18"/>
              </w:rPr>
            </w:pPr>
            <w:r>
              <w:rPr>
                <w:rFonts w:hint="eastAsia" w:ascii="宋体" w:hAnsi="宋体"/>
                <w:sz w:val="18"/>
                <w:szCs w:val="18"/>
              </w:rPr>
              <w:t>胡桃属</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高可达25m；树冠宽阔，广卵形至扁球形；树皮灰白色；花期4月～5月；果9月～11月成熟。</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喜光；喜</w:t>
            </w:r>
            <w:r>
              <w:fldChar w:fldCharType="begin"/>
            </w:r>
            <w:r>
              <w:instrText xml:space="preserve"> HYPERLINK "https://baike.so.com/doc/6834232-7051448.html" </w:instrText>
            </w:r>
            <w:r>
              <w:fldChar w:fldCharType="separate"/>
            </w:r>
            <w:r>
              <w:rPr>
                <w:rStyle w:val="34"/>
                <w:rFonts w:hint="eastAsia" w:hAnsi="宋体"/>
                <w:sz w:val="18"/>
                <w:szCs w:val="18"/>
              </w:rPr>
              <w:t>温凉</w:t>
            </w:r>
            <w:r>
              <w:rPr>
                <w:rStyle w:val="34"/>
                <w:rFonts w:hint="eastAsia" w:hAnsi="宋体"/>
                <w:sz w:val="18"/>
                <w:szCs w:val="18"/>
              </w:rPr>
              <w:fldChar w:fldCharType="end"/>
            </w:r>
            <w:r>
              <w:rPr>
                <w:rFonts w:hint="eastAsia" w:ascii="宋体" w:hAnsi="宋体"/>
                <w:sz w:val="18"/>
                <w:szCs w:val="18"/>
              </w:rPr>
              <w:t>气候；抗旱性较弱；不耐盐碱；抗风性较强。</w:t>
            </w:r>
          </w:p>
        </w:tc>
        <w:tc>
          <w:tcPr>
            <w:tcW w:w="27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深根性，肉质根，不耐移植，不耐水淹。</w:t>
            </w:r>
          </w:p>
        </w:tc>
        <w:tc>
          <w:tcPr>
            <w:tcW w:w="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
    <w:p/>
    <w:p>
      <w:pPr>
        <w:jc w:val="center"/>
        <w:rPr>
          <w:rFonts w:ascii="黑体" w:hAnsi="黑体" w:eastAsia="黑体"/>
        </w:rPr>
      </w:pPr>
      <w:r>
        <w:rPr>
          <w:rFonts w:hint="eastAsia" w:ascii="黑体" w:hAnsi="黑体" w:eastAsia="黑体"/>
        </w:rPr>
        <w:t>表B.1</w:t>
      </w:r>
      <w:r>
        <w:rPr>
          <w:rFonts w:ascii="黑体" w:hAnsi="黑体" w:eastAsia="黑体"/>
        </w:rPr>
        <w:t xml:space="preserve"> </w:t>
      </w:r>
      <w:r>
        <w:rPr>
          <w:rFonts w:hint="eastAsia" w:ascii="黑体" w:hAnsi="黑体" w:eastAsia="黑体"/>
        </w:rPr>
        <w:t>落叶乔木表（续）</w:t>
      </w:r>
    </w:p>
    <w:tbl>
      <w:tblPr>
        <w:tblStyle w:val="28"/>
        <w:tblW w:w="151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800"/>
        <w:gridCol w:w="1600"/>
        <w:gridCol w:w="867"/>
        <w:gridCol w:w="4383"/>
        <w:gridCol w:w="3134"/>
        <w:gridCol w:w="2750"/>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16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拉丁学名</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43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3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7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9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val="en-US"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trPr>
        <w:tc>
          <w:tcPr>
            <w:tcW w:w="5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24</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柿</w:t>
            </w:r>
          </w:p>
          <w:p>
            <w:pPr>
              <w:spacing w:line="360" w:lineRule="auto"/>
              <w:jc w:val="both"/>
              <w:rPr>
                <w:rFonts w:ascii="宋体" w:hAnsi="宋体"/>
                <w:sz w:val="18"/>
                <w:szCs w:val="18"/>
              </w:rPr>
            </w:pPr>
            <w:r>
              <w:rPr>
                <w:rFonts w:hint="eastAsia" w:ascii="宋体" w:hAnsi="宋体"/>
                <w:kern w:val="0"/>
                <w:sz w:val="18"/>
                <w:szCs w:val="18"/>
              </w:rPr>
              <w:t>（</w:t>
            </w:r>
            <w:r>
              <w:rPr>
                <w:rFonts w:hint="eastAsia" w:ascii="宋体" w:hAnsi="宋体"/>
                <w:sz w:val="18"/>
                <w:szCs w:val="18"/>
              </w:rPr>
              <w:t>柿树</w:t>
            </w:r>
            <w:r>
              <w:rPr>
                <w:rFonts w:hint="eastAsia" w:ascii="宋体" w:hAnsi="宋体"/>
                <w:kern w:val="0"/>
                <w:sz w:val="18"/>
                <w:szCs w:val="18"/>
              </w:rPr>
              <w:t>）</w:t>
            </w: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i/>
                <w:sz w:val="18"/>
                <w:szCs w:val="18"/>
              </w:rPr>
            </w:pPr>
            <w:r>
              <w:rPr>
                <w:rFonts w:hint="eastAsia" w:ascii="宋体" w:hAnsi="宋体"/>
                <w:i/>
                <w:sz w:val="18"/>
                <w:szCs w:val="18"/>
              </w:rPr>
              <w:t>Diospyros kaki Thunb.</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柿科</w:t>
            </w:r>
          </w:p>
          <w:p>
            <w:pPr>
              <w:spacing w:line="360" w:lineRule="auto"/>
              <w:jc w:val="center"/>
              <w:rPr>
                <w:rFonts w:ascii="宋体" w:hAnsi="宋体"/>
                <w:sz w:val="18"/>
                <w:szCs w:val="18"/>
              </w:rPr>
            </w:pPr>
            <w:r>
              <w:rPr>
                <w:rFonts w:hint="eastAsia" w:ascii="宋体" w:hAnsi="宋体"/>
                <w:sz w:val="18"/>
                <w:szCs w:val="18"/>
              </w:rPr>
              <w:t>柿属</w:t>
            </w:r>
          </w:p>
        </w:tc>
        <w:tc>
          <w:tcPr>
            <w:tcW w:w="43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高可达14m以上；叶椭圆形、阔椭圆形或倒卵形，近革质，叶表深绿色有光泽，叶背淡绿色；花期5月～6月；果9月～10月成熟。</w:t>
            </w:r>
          </w:p>
        </w:tc>
        <w:tc>
          <w:tcPr>
            <w:tcW w:w="31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喜光；喜温暖湿润气候，也耐干旱；主根可达3</w:t>
            </w:r>
            <w:r>
              <w:rPr>
                <w:rFonts w:ascii="宋体" w:hAnsi="宋体"/>
                <w:sz w:val="18"/>
                <w:szCs w:val="18"/>
              </w:rPr>
              <w:t xml:space="preserve"> m</w:t>
            </w: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m，性强健。</w:t>
            </w:r>
          </w:p>
        </w:tc>
        <w:tc>
          <w:tcPr>
            <w:tcW w:w="27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深根性，根系强大，吸水、肥的能力强，故不择土壤，在山地、平原、微酸、微碱性的土壤上均能生长，也很能耐潮湿土壤。</w:t>
            </w:r>
          </w:p>
        </w:tc>
        <w:tc>
          <w:tcPr>
            <w:tcW w:w="9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5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25</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山楂</w:t>
            </w: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i/>
                <w:sz w:val="18"/>
                <w:szCs w:val="18"/>
              </w:rPr>
            </w:pPr>
            <w:r>
              <w:rPr>
                <w:rFonts w:hint="eastAsia" w:ascii="宋体" w:hAnsi="宋体"/>
                <w:i/>
                <w:sz w:val="18"/>
                <w:szCs w:val="18"/>
              </w:rPr>
              <w:t>Crataegus pinnatifida Bge.</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fldChar w:fldCharType="begin"/>
            </w:r>
            <w:r>
              <w:instrText xml:space="preserve"> HYPERLINK "http://www.iplant.cn/frps2019/frps/Rosaceae" </w:instrText>
            </w:r>
            <w:r>
              <w:fldChar w:fldCharType="separate"/>
            </w:r>
            <w:r>
              <w:rPr>
                <w:rStyle w:val="34"/>
                <w:rFonts w:hint="eastAsia" w:hAnsi="宋体"/>
                <w:sz w:val="18"/>
                <w:szCs w:val="18"/>
              </w:rPr>
              <w:t>蔷薇科</w:t>
            </w:r>
            <w:r>
              <w:rPr>
                <w:rStyle w:val="34"/>
                <w:rFonts w:hint="eastAsia" w:hAnsi="宋体"/>
                <w:sz w:val="18"/>
                <w:szCs w:val="18"/>
              </w:rPr>
              <w:fldChar w:fldCharType="end"/>
            </w:r>
          </w:p>
          <w:p>
            <w:pPr>
              <w:spacing w:line="360" w:lineRule="auto"/>
              <w:jc w:val="center"/>
              <w:rPr>
                <w:rFonts w:ascii="宋体" w:hAnsi="宋体"/>
                <w:sz w:val="18"/>
                <w:szCs w:val="18"/>
              </w:rPr>
            </w:pPr>
            <w:r>
              <w:fldChar w:fldCharType="begin"/>
            </w:r>
            <w:r>
              <w:instrText xml:space="preserve"> HYPERLINK "http://www.iplant.cn/frps2019/frps/Crataegus" </w:instrText>
            </w:r>
            <w:r>
              <w:fldChar w:fldCharType="separate"/>
            </w:r>
            <w:r>
              <w:rPr>
                <w:rStyle w:val="34"/>
                <w:rFonts w:hint="eastAsia" w:hAnsi="宋体"/>
                <w:sz w:val="18"/>
                <w:szCs w:val="18"/>
              </w:rPr>
              <w:t>山楂属</w:t>
            </w:r>
            <w:r>
              <w:rPr>
                <w:rStyle w:val="34"/>
                <w:rFonts w:hint="eastAsia" w:hAnsi="宋体"/>
                <w:sz w:val="18"/>
                <w:szCs w:val="18"/>
              </w:rPr>
              <w:fldChar w:fldCharType="end"/>
            </w:r>
          </w:p>
        </w:tc>
        <w:tc>
          <w:tcPr>
            <w:tcW w:w="43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高可达6</w:t>
            </w:r>
            <w:r>
              <w:rPr>
                <w:rFonts w:ascii="宋体" w:hAnsi="宋体"/>
                <w:sz w:val="18"/>
                <w:szCs w:val="18"/>
              </w:rPr>
              <w:t xml:space="preserve"> </w:t>
            </w:r>
            <w:r>
              <w:rPr>
                <w:rFonts w:hint="eastAsia" w:ascii="宋体" w:hAnsi="宋体"/>
                <w:sz w:val="18"/>
                <w:szCs w:val="18"/>
              </w:rPr>
              <w:t>m；叶三角状卵形至菱状卵形，羽状5～9裂；花白色，花期5月～6月；果红色，果10月成熟。</w:t>
            </w:r>
          </w:p>
        </w:tc>
        <w:tc>
          <w:tcPr>
            <w:tcW w:w="31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喜光，稍耐阴，耐寒，耐干燥、贫瘠土壤，根系发达， 萌蘖性强。</w:t>
            </w:r>
          </w:p>
        </w:tc>
        <w:tc>
          <w:tcPr>
            <w:tcW w:w="27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以湿润且排水良好的沙质土生长最好。</w:t>
            </w:r>
          </w:p>
        </w:tc>
        <w:tc>
          <w:tcPr>
            <w:tcW w:w="9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sz w:val="18"/>
                <w:szCs w:val="18"/>
                <w:lang w:val="en-US" w:eastAsia="zh-CN"/>
              </w:rPr>
            </w:pPr>
            <w:r>
              <w:rPr>
                <w:rFonts w:hint="eastAsia" w:ascii="宋体" w:hAnsi="宋体"/>
                <w:sz w:val="18"/>
                <w:szCs w:val="18"/>
              </w:rPr>
              <w:t>陕南 关中</w:t>
            </w:r>
            <w:r>
              <w:rPr>
                <w:rFonts w:hint="eastAsia" w:ascii="宋体" w:hAnsi="宋体"/>
                <w:sz w:val="18"/>
                <w:szCs w:val="18"/>
                <w:lang w:val="en-US" w:eastAsia="zh-CN"/>
              </w:rPr>
              <w:t xml:space="preserve"> 陕北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5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26</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欧黄栌</w:t>
            </w:r>
          </w:p>
          <w:p>
            <w:pPr>
              <w:spacing w:line="360" w:lineRule="auto"/>
              <w:jc w:val="center"/>
              <w:rPr>
                <w:rFonts w:ascii="宋体" w:hAnsi="宋体"/>
                <w:b/>
                <w:bCs/>
                <w:sz w:val="18"/>
                <w:szCs w:val="18"/>
              </w:rPr>
            </w:pPr>
            <w:r>
              <w:rPr>
                <w:rFonts w:hint="eastAsia" w:ascii="宋体" w:hAnsi="宋体"/>
                <w:sz w:val="18"/>
                <w:szCs w:val="18"/>
              </w:rPr>
              <w:t>（黄栌）</w:t>
            </w: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i/>
                <w:sz w:val="18"/>
                <w:szCs w:val="18"/>
              </w:rPr>
            </w:pPr>
            <w:r>
              <w:rPr>
                <w:rFonts w:hint="eastAsia" w:ascii="宋体" w:hAnsi="宋体"/>
                <w:i/>
                <w:sz w:val="18"/>
                <w:szCs w:val="18"/>
              </w:rPr>
              <w:t>Cotinus coggygria Scop.</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漆树科</w:t>
            </w:r>
          </w:p>
          <w:p>
            <w:pPr>
              <w:spacing w:line="360" w:lineRule="auto"/>
              <w:jc w:val="center"/>
              <w:rPr>
                <w:rFonts w:ascii="宋体" w:hAnsi="宋体"/>
                <w:sz w:val="18"/>
                <w:szCs w:val="18"/>
              </w:rPr>
            </w:pPr>
            <w:r>
              <w:rPr>
                <w:rFonts w:hint="eastAsia" w:ascii="宋体" w:hAnsi="宋体"/>
                <w:sz w:val="18"/>
                <w:szCs w:val="18"/>
              </w:rPr>
              <w:t>黄栌属</w:t>
            </w:r>
          </w:p>
        </w:tc>
        <w:tc>
          <w:tcPr>
            <w:tcW w:w="43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小乔木，高达8</w:t>
            </w:r>
            <w:r>
              <w:rPr>
                <w:rFonts w:ascii="宋体" w:hAnsi="宋体"/>
                <w:sz w:val="18"/>
                <w:szCs w:val="18"/>
              </w:rPr>
              <w:t xml:space="preserve"> </w:t>
            </w:r>
            <w:r>
              <w:rPr>
                <w:rFonts w:hint="eastAsia" w:ascii="宋体" w:hAnsi="宋体"/>
                <w:sz w:val="18"/>
                <w:szCs w:val="18"/>
              </w:rPr>
              <w:t>m，叶片卵形或倒卵形，线段圆或微凹，秋季变红，鲜艳夺目，是重要的观赏红叶树种。</w:t>
            </w:r>
          </w:p>
        </w:tc>
        <w:tc>
          <w:tcPr>
            <w:tcW w:w="31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喜光，耐半阴，耐寒，耐干旱瘠薄和碱性土壤；生长快，根系发达，萌蘖性强。</w:t>
            </w:r>
          </w:p>
        </w:tc>
        <w:tc>
          <w:tcPr>
            <w:tcW w:w="27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不耐水湿，宜植于土层深厚、肥沃而排水良好的砂质壤土中；对二氧化硫有较强抗性。</w:t>
            </w:r>
          </w:p>
        </w:tc>
        <w:tc>
          <w:tcPr>
            <w:tcW w:w="9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27</w:t>
            </w:r>
          </w:p>
        </w:tc>
        <w:tc>
          <w:tcPr>
            <w:tcW w:w="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kern w:val="0"/>
                <w:sz w:val="18"/>
                <w:szCs w:val="18"/>
              </w:rPr>
              <w:t>臭椿</w:t>
            </w: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i/>
                <w:sz w:val="18"/>
                <w:szCs w:val="18"/>
              </w:rPr>
            </w:pPr>
            <w:r>
              <w:rPr>
                <w:rFonts w:hint="eastAsia" w:ascii="宋体" w:hAnsi="宋体"/>
                <w:i/>
                <w:sz w:val="18"/>
                <w:szCs w:val="18"/>
              </w:rPr>
              <w:t>Ailanthus altissima (Mill.) Swingle</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苦木科</w:t>
            </w:r>
          </w:p>
          <w:p>
            <w:pPr>
              <w:spacing w:line="360" w:lineRule="auto"/>
              <w:jc w:val="center"/>
              <w:rPr>
                <w:rFonts w:ascii="宋体" w:hAnsi="宋体"/>
                <w:sz w:val="18"/>
                <w:szCs w:val="18"/>
              </w:rPr>
            </w:pPr>
            <w:r>
              <w:rPr>
                <w:rFonts w:hint="eastAsia" w:ascii="宋体" w:hAnsi="宋体"/>
                <w:sz w:val="18"/>
                <w:szCs w:val="18"/>
              </w:rPr>
              <w:t>臭椿属</w:t>
            </w:r>
          </w:p>
        </w:tc>
        <w:tc>
          <w:tcPr>
            <w:tcW w:w="43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树干通直高大，树冠圆整如半球形；树皮灰色至灰黑色，树干通直高大；奇数羽状复叶，卵状披针形；花期4月～5月，果9月～10月。</w:t>
            </w:r>
          </w:p>
        </w:tc>
        <w:tc>
          <w:tcPr>
            <w:tcW w:w="31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 xml:space="preserve">喜光，很耐干旱、瘠薄，但不耐水湿；能耐中度盐碱土；有一定耐寒性，最低能耐－35℃；生长较快。 </w:t>
            </w:r>
          </w:p>
        </w:tc>
        <w:tc>
          <w:tcPr>
            <w:tcW w:w="275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深根性，对微酸性、中性和石灰质土都能适应，不耐水湿，长期积水会烂根死亡。对烟尘及二氧化硫抗性强。</w:t>
            </w:r>
          </w:p>
        </w:tc>
        <w:tc>
          <w:tcPr>
            <w:tcW w:w="9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bl>
    <w:p>
      <w:pPr>
        <w:jc w:val="center"/>
        <w:rPr>
          <w:rFonts w:hint="eastAsia" w:ascii="黑体" w:hAnsi="黑体" w:eastAsia="黑体"/>
        </w:rPr>
      </w:pPr>
    </w:p>
    <w:p>
      <w:pPr>
        <w:jc w:val="center"/>
        <w:rPr>
          <w:rFonts w:ascii="黑体" w:hAnsi="黑体" w:eastAsia="黑体"/>
        </w:rPr>
      </w:pPr>
      <w:r>
        <w:rPr>
          <w:rFonts w:hint="eastAsia" w:ascii="黑体" w:hAnsi="黑体" w:eastAsia="黑体"/>
        </w:rPr>
        <w:t>表B.1</w:t>
      </w:r>
      <w:r>
        <w:rPr>
          <w:rFonts w:ascii="黑体" w:hAnsi="黑体" w:eastAsia="黑体"/>
        </w:rPr>
        <w:t xml:space="preserve"> </w:t>
      </w:r>
      <w:r>
        <w:rPr>
          <w:rFonts w:hint="eastAsia" w:ascii="黑体" w:hAnsi="黑体" w:eastAsia="黑体"/>
        </w:rPr>
        <w:t>落叶乔木表（续）</w:t>
      </w:r>
    </w:p>
    <w:tbl>
      <w:tblPr>
        <w:tblStyle w:val="28"/>
        <w:tblW w:w="15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05"/>
        <w:gridCol w:w="2268"/>
        <w:gridCol w:w="791"/>
        <w:gridCol w:w="3774"/>
        <w:gridCol w:w="2835"/>
        <w:gridCol w:w="2877"/>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中文名</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拉丁学名</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科属</w:t>
            </w:r>
          </w:p>
        </w:tc>
        <w:tc>
          <w:tcPr>
            <w:tcW w:w="37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形态特征</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生态习性</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2"/>
              <w:jc w:val="center"/>
              <w:rPr>
                <w:rFonts w:ascii="宋体" w:hAnsi="宋体"/>
                <w:sz w:val="18"/>
                <w:szCs w:val="18"/>
              </w:rPr>
            </w:pPr>
            <w:r>
              <w:rPr>
                <w:rFonts w:hint="eastAsia" w:ascii="宋体" w:hAnsi="宋体"/>
                <w:sz w:val="18"/>
                <w:szCs w:val="18"/>
              </w:rPr>
              <w:t>栽植要点</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sz w:val="18"/>
                <w:szCs w:val="18"/>
                <w:lang w:eastAsia="zh-CN"/>
              </w:rPr>
            </w:pPr>
            <w:r>
              <w:rPr>
                <w:rFonts w:hint="eastAsia" w:ascii="宋体" w:hAnsi="宋体"/>
                <w:sz w:val="18"/>
                <w:szCs w:val="18"/>
              </w:rPr>
              <w:t>适宜</w:t>
            </w:r>
            <w:r>
              <w:rPr>
                <w:rFonts w:hint="eastAsia" w:ascii="宋体" w:hAnsi="宋体"/>
                <w:sz w:val="18"/>
                <w:szCs w:val="18"/>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28</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kern w:val="0"/>
                <w:sz w:val="18"/>
                <w:szCs w:val="18"/>
              </w:rPr>
            </w:pPr>
            <w:r>
              <w:rPr>
                <w:rFonts w:hint="eastAsia" w:ascii="宋体" w:hAnsi="宋体"/>
                <w:sz w:val="18"/>
                <w:szCs w:val="18"/>
              </w:rPr>
              <w:t>榆树</w:t>
            </w:r>
          </w:p>
        </w:tc>
        <w:tc>
          <w:tcPr>
            <w:tcW w:w="2268"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ascii="宋体" w:hAnsi="宋体"/>
                <w:bCs/>
                <w:i/>
                <w:sz w:val="18"/>
                <w:szCs w:val="18"/>
              </w:rPr>
            </w:pPr>
            <w:r>
              <w:rPr>
                <w:rFonts w:hint="eastAsia" w:ascii="宋体" w:hAnsi="宋体"/>
                <w:i/>
                <w:sz w:val="18"/>
                <w:szCs w:val="18"/>
              </w:rPr>
              <w:t>Ulmus pumila L.</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榆科</w:t>
            </w:r>
          </w:p>
          <w:p>
            <w:pPr>
              <w:spacing w:line="360" w:lineRule="auto"/>
              <w:jc w:val="center"/>
              <w:rPr>
                <w:rFonts w:ascii="宋体" w:hAnsi="宋体"/>
                <w:sz w:val="18"/>
                <w:szCs w:val="18"/>
              </w:rPr>
            </w:pPr>
            <w:r>
              <w:rPr>
                <w:rFonts w:hint="eastAsia" w:ascii="宋体" w:hAnsi="宋体"/>
                <w:sz w:val="18"/>
                <w:szCs w:val="18"/>
              </w:rPr>
              <w:t>榆属</w:t>
            </w:r>
          </w:p>
        </w:tc>
        <w:tc>
          <w:tcPr>
            <w:tcW w:w="37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 xml:space="preserve">高可达25m， </w:t>
            </w:r>
            <w:r>
              <w:fldChar w:fldCharType="begin"/>
            </w:r>
            <w:r>
              <w:instrText xml:space="preserve"> HYPERLINK "https://baike.so.com/doc/5836951-6049781.html" </w:instrText>
            </w:r>
            <w:r>
              <w:fldChar w:fldCharType="separate"/>
            </w:r>
            <w:r>
              <w:rPr>
                <w:rStyle w:val="34"/>
                <w:rFonts w:hint="eastAsia" w:hAnsi="宋体"/>
                <w:sz w:val="18"/>
                <w:szCs w:val="18"/>
              </w:rPr>
              <w:t>翅果</w:t>
            </w:r>
            <w:r>
              <w:rPr>
                <w:rStyle w:val="34"/>
                <w:rFonts w:hint="eastAsia" w:hAnsi="宋体"/>
                <w:sz w:val="18"/>
                <w:szCs w:val="18"/>
              </w:rPr>
              <w:fldChar w:fldCharType="end"/>
            </w:r>
            <w:r>
              <w:rPr>
                <w:rFonts w:hint="eastAsia" w:ascii="宋体" w:hAnsi="宋体"/>
                <w:sz w:val="18"/>
                <w:szCs w:val="18"/>
              </w:rPr>
              <w:t>近圆形，早春叶前开花，簇生于去年生枝的叶腋；花期3月～4月，果4月～6月成熟。</w:t>
            </w:r>
          </w:p>
        </w:tc>
        <w:tc>
          <w:tcPr>
            <w:tcW w:w="283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喜光，耐寒，抗旱，不耐水湿；根系发达；耐干冷气候及干旱贫瘠和盐碱土。</w:t>
            </w:r>
          </w:p>
        </w:tc>
        <w:tc>
          <w:tcPr>
            <w:tcW w:w="287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不择土壤，抗风力、保土力强，对烟尘及氟化氢等有毒气体抗性较强。</w:t>
            </w:r>
          </w:p>
        </w:tc>
        <w:tc>
          <w:tcPr>
            <w:tcW w:w="109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aps/>
                <w:sz w:val="18"/>
                <w:szCs w:val="18"/>
              </w:rPr>
            </w:pPr>
            <w:r>
              <w:rPr>
                <w:rFonts w:hint="eastAsia" w:ascii="宋体" w:hAnsi="宋体"/>
                <w:caps/>
                <w:sz w:val="18"/>
                <w:szCs w:val="18"/>
              </w:rPr>
              <w:t>29</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kern w:val="0"/>
                <w:sz w:val="18"/>
                <w:szCs w:val="18"/>
              </w:rPr>
            </w:pPr>
            <w:r>
              <w:rPr>
                <w:rFonts w:hint="eastAsia" w:ascii="宋体" w:hAnsi="宋体"/>
                <w:kern w:val="0"/>
                <w:sz w:val="18"/>
                <w:szCs w:val="18"/>
              </w:rPr>
              <w:t>榉树</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firstLineChars="0"/>
              <w:jc w:val="center"/>
              <w:rPr>
                <w:rFonts w:hint="eastAsia" w:ascii="宋体" w:hAnsi="宋体"/>
                <w:bCs/>
                <w:i/>
                <w:sz w:val="18"/>
                <w:szCs w:val="18"/>
              </w:rPr>
            </w:pPr>
            <w:r>
              <w:rPr>
                <w:rFonts w:hint="eastAsia" w:ascii="宋体" w:hAnsi="宋体"/>
                <w:bCs/>
                <w:i/>
                <w:sz w:val="18"/>
                <w:szCs w:val="18"/>
              </w:rPr>
              <w:t>Zelkova serrata (Thunb.) Makino</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榆科</w:t>
            </w:r>
          </w:p>
          <w:p>
            <w:pPr>
              <w:spacing w:line="360" w:lineRule="auto"/>
              <w:jc w:val="center"/>
              <w:rPr>
                <w:rFonts w:hint="eastAsia" w:ascii="宋体" w:hAnsi="宋体"/>
                <w:sz w:val="18"/>
                <w:szCs w:val="18"/>
              </w:rPr>
            </w:pPr>
            <w:r>
              <w:rPr>
                <w:rFonts w:hint="eastAsia" w:ascii="宋体" w:hAnsi="宋体"/>
                <w:sz w:val="18"/>
                <w:szCs w:val="18"/>
              </w:rPr>
              <w:t>榉属</w:t>
            </w:r>
          </w:p>
        </w:tc>
        <w:tc>
          <w:tcPr>
            <w:tcW w:w="37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高可达35</w:t>
            </w:r>
            <w:r>
              <w:rPr>
                <w:rFonts w:ascii="宋体" w:hAnsi="宋体"/>
                <w:sz w:val="18"/>
                <w:szCs w:val="18"/>
              </w:rPr>
              <w:t xml:space="preserve"> </w:t>
            </w:r>
            <w:r>
              <w:rPr>
                <w:rFonts w:hint="eastAsia" w:ascii="宋体" w:hAnsi="宋体"/>
                <w:sz w:val="18"/>
                <w:szCs w:val="18"/>
              </w:rPr>
              <w:t>m，树冠倒卵状伞形，单叶互生，卵形、椭圆状卵形或卵状披针形，缘具锯齿，近桃形；花期3月～4月，果10月～11月成熟。</w:t>
            </w:r>
          </w:p>
        </w:tc>
        <w:tc>
          <w:tcPr>
            <w:tcW w:w="283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喜光；喜温暖气候及肥沃湿润土壤；不耐干旱和贫瘠；抗风力强；生长速度中等偏慢，寿命长。</w:t>
            </w:r>
          </w:p>
        </w:tc>
        <w:tc>
          <w:tcPr>
            <w:tcW w:w="287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深根性，忌积水；在酸性、中性及石灰性土壤上均可生长；耐烟尘，抗有毒气体；抗病虫害能力较强。</w:t>
            </w:r>
          </w:p>
        </w:tc>
        <w:tc>
          <w:tcPr>
            <w:tcW w:w="109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30</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枫杨</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Pterocarya stenoptera C. DC.</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胡桃科</w:t>
            </w:r>
          </w:p>
          <w:p>
            <w:pPr>
              <w:spacing w:line="360" w:lineRule="auto"/>
              <w:jc w:val="center"/>
              <w:rPr>
                <w:rFonts w:ascii="宋体" w:hAnsi="宋体"/>
                <w:sz w:val="18"/>
                <w:szCs w:val="18"/>
              </w:rPr>
            </w:pPr>
            <w:r>
              <w:rPr>
                <w:rFonts w:hint="eastAsia" w:ascii="宋体" w:hAnsi="宋体"/>
                <w:sz w:val="18"/>
                <w:szCs w:val="18"/>
              </w:rPr>
              <w:t>枫杨属</w:t>
            </w:r>
          </w:p>
        </w:tc>
        <w:tc>
          <w:tcPr>
            <w:tcW w:w="37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高可达30</w:t>
            </w:r>
            <w:r>
              <w:rPr>
                <w:rFonts w:ascii="宋体" w:hAnsi="宋体"/>
                <w:sz w:val="18"/>
                <w:szCs w:val="18"/>
              </w:rPr>
              <w:t xml:space="preserve"> </w:t>
            </w:r>
            <w:r>
              <w:rPr>
                <w:rFonts w:hint="eastAsia" w:ascii="宋体" w:hAnsi="宋体"/>
                <w:sz w:val="18"/>
                <w:szCs w:val="18"/>
              </w:rPr>
              <w:t>m，树冠宽广；羽状复叶之叶轴有翼；花期4月～5月；果具2长圆或长圆状披针形果翅，8月～9月成熟。</w:t>
            </w:r>
          </w:p>
        </w:tc>
        <w:tc>
          <w:tcPr>
            <w:tcW w:w="283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喜光，喜温暖湿润气候，也较耐寒，耐湿性强，主根明显，侧根发达，萌芽力强。</w:t>
            </w:r>
          </w:p>
        </w:tc>
        <w:tc>
          <w:tcPr>
            <w:tcW w:w="287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深根性，在酸性至微碱性土上均可生长；不宜长期积水；对二氧化硫及氯气有一定抗性。</w:t>
            </w:r>
          </w:p>
        </w:tc>
        <w:tc>
          <w:tcPr>
            <w:tcW w:w="109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31</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柽柳</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Tamarix chinensis Lour.</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柽柳科</w:t>
            </w:r>
          </w:p>
          <w:p>
            <w:pPr>
              <w:spacing w:line="360" w:lineRule="auto"/>
              <w:jc w:val="center"/>
              <w:rPr>
                <w:rFonts w:ascii="宋体" w:hAnsi="宋体"/>
                <w:sz w:val="18"/>
                <w:szCs w:val="18"/>
              </w:rPr>
            </w:pPr>
            <w:r>
              <w:rPr>
                <w:rFonts w:hint="eastAsia" w:ascii="宋体" w:hAnsi="宋体"/>
                <w:sz w:val="18"/>
                <w:szCs w:val="18"/>
              </w:rPr>
              <w:t>柽柳属</w:t>
            </w:r>
          </w:p>
        </w:tc>
        <w:tc>
          <w:tcPr>
            <w:tcW w:w="37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小乔木，树皮红褐色，枝细长而常下垂，带紫色； 叶卵状披针形，长1 mm～3</w:t>
            </w:r>
            <w:r>
              <w:rPr>
                <w:rFonts w:ascii="宋体" w:hAnsi="宋体"/>
                <w:sz w:val="18"/>
                <w:szCs w:val="18"/>
              </w:rPr>
              <w:t xml:space="preserve"> </w:t>
            </w:r>
            <w:r>
              <w:rPr>
                <w:rFonts w:hint="eastAsia" w:ascii="宋体" w:hAnsi="宋体"/>
                <w:sz w:val="18"/>
                <w:szCs w:val="18"/>
              </w:rPr>
              <w:t>mm，叶端尖，叶背有隆起的脊。主要在夏秋开花，果10月成熟。</w:t>
            </w:r>
          </w:p>
        </w:tc>
        <w:tc>
          <w:tcPr>
            <w:tcW w:w="283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性喜光；耐寒、耐热、耐烈日暴晒，耐干又耐水湿；抗风又耐盐碱，可在含盐量1%的重盐碱地生长，根系发达，萌芽力强，生长迅速。</w:t>
            </w:r>
          </w:p>
        </w:tc>
        <w:tc>
          <w:tcPr>
            <w:tcW w:w="287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深根性，定植后不需要特殊管理，应注意保护芽条健壮生长；冬季适当培土，疏剪细弱冗枝，耐修剪。</w:t>
            </w:r>
          </w:p>
        </w:tc>
        <w:tc>
          <w:tcPr>
            <w:tcW w:w="109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sz w:val="18"/>
                <w:szCs w:val="18"/>
              </w:rPr>
            </w:pPr>
            <w:r>
              <w:rPr>
                <w:rFonts w:hint="eastAsia" w:ascii="宋体" w:hAnsi="宋体"/>
                <w:sz w:val="18"/>
                <w:szCs w:val="18"/>
              </w:rPr>
              <w:t>陕北 陕南 关中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7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aps/>
                <w:sz w:val="18"/>
                <w:szCs w:val="18"/>
              </w:rPr>
            </w:pPr>
            <w:r>
              <w:rPr>
                <w:rFonts w:hint="eastAsia" w:ascii="宋体" w:hAnsi="宋体"/>
                <w:caps/>
                <w:sz w:val="18"/>
                <w:szCs w:val="18"/>
              </w:rPr>
              <w:t>32</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白杜</w:t>
            </w:r>
          </w:p>
          <w:p>
            <w:pPr>
              <w:spacing w:line="360" w:lineRule="auto"/>
              <w:jc w:val="center"/>
              <w:rPr>
                <w:rFonts w:ascii="宋体" w:hAnsi="宋体"/>
                <w:sz w:val="18"/>
                <w:szCs w:val="18"/>
              </w:rPr>
            </w:pPr>
            <w:r>
              <w:rPr>
                <w:rFonts w:hint="eastAsia" w:ascii="宋体" w:hAnsi="宋体"/>
                <w:kern w:val="0"/>
                <w:sz w:val="18"/>
                <w:szCs w:val="18"/>
              </w:rPr>
              <w:t>（</w:t>
            </w:r>
            <w:r>
              <w:rPr>
                <w:rFonts w:hint="eastAsia" w:ascii="宋体" w:hAnsi="宋体"/>
                <w:sz w:val="18"/>
                <w:szCs w:val="18"/>
              </w:rPr>
              <w:t>丝棉木、桃叶卫矛）</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jc w:val="center"/>
              <w:rPr>
                <w:rFonts w:ascii="宋体" w:hAnsi="宋体"/>
                <w:i/>
                <w:sz w:val="18"/>
                <w:szCs w:val="18"/>
              </w:rPr>
            </w:pPr>
            <w:r>
              <w:rPr>
                <w:rFonts w:hint="eastAsia" w:ascii="宋体" w:hAnsi="宋体"/>
                <w:i/>
                <w:sz w:val="18"/>
                <w:szCs w:val="18"/>
              </w:rPr>
              <w:t>Euonymus maackii Rupr</w:t>
            </w:r>
          </w:p>
        </w:tc>
        <w:tc>
          <w:tcPr>
            <w:tcW w:w="7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sz w:val="18"/>
                <w:szCs w:val="18"/>
              </w:rPr>
            </w:pPr>
            <w:r>
              <w:rPr>
                <w:rFonts w:hint="eastAsia" w:ascii="宋体" w:hAnsi="宋体"/>
                <w:sz w:val="18"/>
                <w:szCs w:val="18"/>
              </w:rPr>
              <w:t>卫矛科</w:t>
            </w:r>
          </w:p>
          <w:p>
            <w:pPr>
              <w:spacing w:line="360" w:lineRule="auto"/>
              <w:jc w:val="center"/>
              <w:rPr>
                <w:rFonts w:ascii="宋体" w:hAnsi="宋体"/>
                <w:sz w:val="18"/>
                <w:szCs w:val="18"/>
              </w:rPr>
            </w:pPr>
            <w:r>
              <w:rPr>
                <w:rFonts w:hint="eastAsia" w:ascii="宋体" w:hAnsi="宋体"/>
                <w:sz w:val="18"/>
                <w:szCs w:val="18"/>
              </w:rPr>
              <w:t>卫矛属</w:t>
            </w:r>
          </w:p>
        </w:tc>
        <w:tc>
          <w:tcPr>
            <w:tcW w:w="37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高6</w:t>
            </w:r>
            <w:r>
              <w:rPr>
                <w:rFonts w:ascii="宋体" w:hAnsi="宋体"/>
                <w:sz w:val="18"/>
                <w:szCs w:val="18"/>
              </w:rPr>
              <w:t xml:space="preserve"> m</w:t>
            </w:r>
            <w:r>
              <w:rPr>
                <w:rFonts w:hint="eastAsia" w:ascii="宋体" w:hAnsi="宋体"/>
                <w:sz w:val="18"/>
                <w:szCs w:val="18"/>
              </w:rPr>
              <w:t>～8</w:t>
            </w:r>
            <w:r>
              <w:rPr>
                <w:rFonts w:ascii="宋体" w:hAnsi="宋体"/>
                <w:sz w:val="18"/>
                <w:szCs w:val="18"/>
              </w:rPr>
              <w:t xml:space="preserve"> </w:t>
            </w:r>
            <w:r>
              <w:rPr>
                <w:rFonts w:hint="eastAsia" w:ascii="宋体" w:hAnsi="宋体"/>
                <w:sz w:val="18"/>
                <w:szCs w:val="18"/>
              </w:rPr>
              <w:t>m，树冠圆形或卵圆形，枝叶秀丽，秋叶红艳，粉红荫果，良好的观果、秋色叶树种；花期5月，果10月成熟。</w:t>
            </w:r>
          </w:p>
        </w:tc>
        <w:tc>
          <w:tcPr>
            <w:tcW w:w="283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sz w:val="18"/>
                <w:szCs w:val="18"/>
              </w:rPr>
            </w:pPr>
            <w:r>
              <w:rPr>
                <w:rFonts w:hint="eastAsia" w:ascii="宋体" w:hAnsi="宋体"/>
                <w:sz w:val="18"/>
                <w:szCs w:val="18"/>
              </w:rPr>
              <w:t>喜光，稍耐阴，耐寒，耐旱，耐水湿；能抗风，根萌蘖力强；生长较慢。</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 w:val="18"/>
                <w:szCs w:val="18"/>
              </w:rPr>
            </w:pPr>
            <w:r>
              <w:rPr>
                <w:rFonts w:hint="eastAsia" w:ascii="宋体" w:hAnsi="宋体"/>
                <w:sz w:val="18"/>
                <w:szCs w:val="18"/>
              </w:rPr>
              <w:t>深根性，对土壤要求不严，以肥沃、湿润而排水良好之土壤最好，对二氧化硫抗性中等。</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sz w:val="18"/>
                <w:szCs w:val="18"/>
              </w:rPr>
            </w:pPr>
            <w:r>
              <w:rPr>
                <w:rFonts w:hint="eastAsia" w:ascii="宋体" w:hAnsi="宋体"/>
                <w:sz w:val="18"/>
                <w:szCs w:val="18"/>
              </w:rPr>
              <w:t>陕北 陕南 关中</w:t>
            </w:r>
          </w:p>
        </w:tc>
      </w:tr>
    </w:tbl>
    <w:p>
      <w:pPr>
        <w:pStyle w:val="58"/>
        <w:ind w:firstLine="0" w:firstLineChars="0"/>
        <w:sectPr>
          <w:pgSz w:w="16838" w:h="11906" w:orient="landscape"/>
          <w:pgMar w:top="1134" w:right="2410" w:bottom="1134" w:left="1134" w:header="1418" w:footer="1134" w:gutter="283"/>
          <w:pgNumType w:fmt="decimal"/>
          <w:cols w:space="0" w:num="1"/>
          <w:formProt w:val="0"/>
          <w:rtlGutter w:val="0"/>
          <w:docGrid w:type="lines" w:linePitch="321" w:charSpace="0"/>
        </w:sectPr>
      </w:pPr>
      <w:bookmarkStart w:id="129" w:name="BookMark6"/>
    </w:p>
    <w:p>
      <w:pPr>
        <w:pStyle w:val="65"/>
        <w:spacing w:before="124" w:after="156"/>
      </w:pPr>
      <w:bookmarkStart w:id="130" w:name="_Toc112687316"/>
      <w:bookmarkStart w:id="131" w:name="_Toc112687116"/>
      <w:r>
        <w:rPr>
          <w:rFonts w:hint="eastAsia"/>
          <w:spacing w:val="105"/>
        </w:rPr>
        <w:t>参考文</w:t>
      </w:r>
      <w:r>
        <w:rPr>
          <w:rFonts w:hint="eastAsia"/>
        </w:rPr>
        <w:t>献</w:t>
      </w:r>
      <w:bookmarkEnd w:id="130"/>
      <w:bookmarkEnd w:id="131"/>
    </w:p>
    <w:p>
      <w:pPr>
        <w:pStyle w:val="58"/>
        <w:ind w:firstLine="420"/>
        <w:rPr>
          <w:kern w:val="2"/>
          <w:szCs w:val="21"/>
        </w:rPr>
      </w:pPr>
      <w:r>
        <w:rPr>
          <w:rFonts w:hint="eastAsia"/>
        </w:rPr>
        <w:t>[</w:t>
      </w:r>
      <w:r>
        <w:t xml:space="preserve">1]  </w:t>
      </w:r>
      <w:r>
        <w:rPr>
          <w:rFonts w:hint="eastAsia"/>
        </w:rPr>
        <w:t>中国科学院中国植物志编辑委员会.中国植物志[M].北京：科学出版社，1993: 18.</w:t>
      </w:r>
    </w:p>
    <w:p>
      <w:pPr>
        <w:pStyle w:val="58"/>
        <w:ind w:firstLine="420"/>
      </w:pPr>
      <w:r>
        <w:rPr>
          <w:rFonts w:hint="eastAsia"/>
        </w:rPr>
        <w:t>[</w:t>
      </w:r>
      <w:r>
        <w:t xml:space="preserve">2]  </w:t>
      </w:r>
      <w:r>
        <w:rPr>
          <w:rFonts w:hint="eastAsia"/>
        </w:rPr>
        <w:t>谢寅堂，王玛丽，赵桂仿.西安植物志［M.西安：陕西科学技术出版社，2007.8</w:t>
      </w:r>
    </w:p>
    <w:p>
      <w:pPr>
        <w:pStyle w:val="58"/>
        <w:ind w:firstLine="420"/>
      </w:pPr>
      <w:r>
        <w:rPr>
          <w:rFonts w:hint="eastAsia"/>
        </w:rPr>
        <w:t>[</w:t>
      </w:r>
      <w:r>
        <w:t xml:space="preserve">3]  </w:t>
      </w:r>
      <w:r>
        <w:rPr>
          <w:rFonts w:hint="eastAsia"/>
        </w:rPr>
        <w:t>张天麟.园林树木1600种［M.北京：中国建筑工业出版社，2010</w:t>
      </w:r>
    </w:p>
    <w:p>
      <w:pPr>
        <w:pStyle w:val="58"/>
        <w:ind w:firstLine="420"/>
      </w:pPr>
      <w:r>
        <w:rPr>
          <w:rFonts w:hint="eastAsia"/>
        </w:rPr>
        <w:t>[</w:t>
      </w:r>
      <w:r>
        <w:t xml:space="preserve">4]  </w:t>
      </w:r>
      <w:r>
        <w:rPr>
          <w:rFonts w:hint="eastAsia"/>
        </w:rPr>
        <w:t>丛日晨，李延明，弓清秀等.树木医生手册［M.北京：中国林业出版社，2017.4</w:t>
      </w:r>
    </w:p>
    <w:bookmarkEnd w:id="129"/>
    <w:p>
      <w:pPr>
        <w:jc w:val="center"/>
      </w:pPr>
      <w:bookmarkStart w:id="132" w:name="BookMark8"/>
      <w:r>
        <w:rPr>
          <w:rFonts w:hint="eastAsia"/>
        </w:rPr>
        <w:drawing>
          <wp:inline distT="0" distB="0" distL="114300" distR="114300">
            <wp:extent cx="1485900" cy="317500"/>
            <wp:effectExtent l="0" t="0" r="0" b="6350"/>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21"/>
                    <a:stretch>
                      <a:fillRect/>
                    </a:stretch>
                  </pic:blipFill>
                  <pic:spPr>
                    <a:xfrm>
                      <a:off x="0" y="0"/>
                      <a:ext cx="1485900" cy="317500"/>
                    </a:xfrm>
                    <a:prstGeom prst="rect">
                      <a:avLst/>
                    </a:prstGeom>
                    <a:noFill/>
                    <a:ln>
                      <a:noFill/>
                    </a:ln>
                  </pic:spPr>
                </pic:pic>
              </a:graphicData>
            </a:graphic>
          </wp:inline>
        </w:drawing>
      </w:r>
      <w:bookmarkEnd w:id="132"/>
    </w:p>
    <w:p/>
    <w:p>
      <w:pPr>
        <w:spacing w:line="240" w:lineRule="auto"/>
        <w:jc w:val="center"/>
        <w:rPr>
          <w:color w:val="auto"/>
        </w:rPr>
      </w:pPr>
    </w:p>
    <w:sectPr>
      <w:headerReference r:id="rId15" w:type="default"/>
      <w:footerReference r:id="rId17" w:type="default"/>
      <w:headerReference r:id="rId16" w:type="even"/>
      <w:footerReference r:id="rId18" w:type="even"/>
      <w:pgSz w:w="11906" w:h="16838"/>
      <w:pgMar w:top="2409" w:right="1134" w:bottom="1134" w:left="1134" w:header="1418" w:footer="1134" w:gutter="283"/>
      <w:pgNumType w:fmt="decimal"/>
      <w:cols w:space="0" w:num="1"/>
      <w:formProt w:val="0"/>
      <w:rtlGutter w:val="0"/>
      <w:docGrid w:type="lines" w:linePitch="32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新魏"/>
    <w:panose1 w:val="02010600030101010101"/>
    <w:charset w:val="86"/>
    <w:family w:val="auto"/>
    <w:pitch w:val="default"/>
    <w:sig w:usb0="00000000" w:usb1="00000000" w:usb2="00000016" w:usb3="00000000" w:csb0="0004000F" w:csb1="00000000"/>
  </w:font>
  <w:font w:name="等线 Light">
    <w:altName w:val="华文新魏"/>
    <w:panose1 w:val="02010600030101010101"/>
    <w:charset w:val="86"/>
    <w:family w:val="auto"/>
    <w:pitch w:val="default"/>
    <w:sig w:usb0="00000000" w:usb1="00000000" w:usb2="00000016" w:usb3="00000000" w:csb0="0004000F" w:csb1="00000000"/>
  </w:font>
  <w:font w:name="Arial Unicode MS">
    <w:altName w:val="Nimbus Roman No9 L"/>
    <w:panose1 w:val="020B0604020202020204"/>
    <w:charset w:val="86"/>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文泉驿正黑">
    <w:panose1 w:val="02000603000000000000"/>
    <w:charset w:val="86"/>
    <w:family w:val="auto"/>
    <w:pitch w:val="default"/>
    <w:sig w:usb0="900002BF" w:usb1="2BDF7DFB" w:usb2="00000036" w:usb3="00000000" w:csb0="603E000D" w:csb1="D2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9"/>
                          </w:pPr>
                          <w:r>
                            <w:fldChar w:fldCharType="begin"/>
                          </w:r>
                          <w:r>
                            <w:instrText xml:space="preserve"> PAGE  \* MERGEFORMAT </w:instrText>
                          </w:r>
                          <w:r>
                            <w:fldChar w:fldCharType="separate"/>
                          </w:r>
                          <w:r>
                            <w:t>4</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iTloy0AQAAUgMAAA4AAABkcnMv&#10;ZTJvRG9jLnhtbK1TzW4TMRC+I/EOlu/EmxxQuo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OJOWjLQBAABSAwAADgAAAAAAAAABACAAAAA0AQAAZHJzL2Uyb0Rv&#10;Yy54bWxQSwUGAAAAAAYABgBZAQAAWg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9"/>
                          </w:pPr>
                          <w:r>
                            <w:fldChar w:fldCharType="begin"/>
                          </w:r>
                          <w:r>
                            <w:instrText xml:space="preserve"> PAGE  \* MERGEFORMAT </w:instrText>
                          </w:r>
                          <w:r>
                            <w:fldChar w:fldCharType="separate"/>
                          </w:r>
                          <w:r>
                            <w:t>4</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C8XO0AQAAUgMAAA4AAABkcnMv&#10;ZTJvRG9jLnhtbK1TzW4TMRC+I/EOlu/EmxxotI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5wLxc7QBAABSAwAADgAAAAAAAAABACAAAAA0AQAAZHJzL2Uyb0Rv&#10;Yy54bWxQSwUGAAAAAAYABgBZAQAAWg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4"/>
                          </w:pPr>
                          <w:r>
                            <w:fldChar w:fldCharType="begin"/>
                          </w:r>
                          <w:r>
                            <w:instrText xml:space="preserve">PAGE   \* MERGEFORMAT</w:instrText>
                          </w:r>
                          <w:r>
                            <w:fldChar w:fldCharType="separate"/>
                          </w:r>
                          <w:r>
                            <w:rPr>
                              <w:lang w:val="zh-CN"/>
                            </w:rPr>
                            <w:t>63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54"/>
                    </w:pPr>
                    <w:r>
                      <w:fldChar w:fldCharType="begin"/>
                    </w:r>
                    <w:r>
                      <w:instrText xml:space="preserve">PAGE   \* MERGEFORMAT</w:instrText>
                    </w:r>
                    <w:r>
                      <w:fldChar w:fldCharType="separate"/>
                    </w:r>
                    <w:r>
                      <w:rPr>
                        <w:lang w:val="zh-CN"/>
                      </w:rPr>
                      <w:t>63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62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ind w:right="840"/>
      <w:jc w:val="both"/>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6101/T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6101/T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6101/T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2"/>
        </w:tabs>
        <w:ind w:left="852" w:hanging="426"/>
      </w:pPr>
      <w:rPr>
        <w:rFonts w:hint="eastAsia" w:ascii="宋体" w:hAnsi="Times New Roman" w:eastAsia="宋体"/>
        <w:color w:val="000000" w:themeColor="text1"/>
        <w:sz w:val="21"/>
        <w14:textFill>
          <w14:solidFill>
            <w14:schemeClr w14:val="tx1"/>
          </w14:solidFill>
        </w14:textFill>
      </w:rPr>
    </w:lvl>
    <w:lvl w:ilvl="1" w:tentative="0">
      <w:start w:val="1"/>
      <w:numFmt w:val="decimal"/>
      <w:pStyle w:val="111"/>
      <w:lvlText w:val="%2)"/>
      <w:lvlJc w:val="left"/>
      <w:pPr>
        <w:tabs>
          <w:tab w:val="left" w:pos="1277"/>
        </w:tabs>
        <w:ind w:left="1277" w:hanging="425"/>
      </w:pPr>
      <w:rPr>
        <w:rFonts w:hint="eastAsia" w:ascii="宋体" w:hAnsi="Times New Roman" w:eastAsia="宋体"/>
        <w:sz w:val="21"/>
      </w:rPr>
    </w:lvl>
    <w:lvl w:ilvl="2" w:tentative="0">
      <w:start w:val="1"/>
      <w:numFmt w:val="decimal"/>
      <w:pStyle w:val="119"/>
      <w:lvlText w:val="(%3)"/>
      <w:lvlJc w:val="left"/>
      <w:pPr>
        <w:ind w:left="1702" w:hanging="425"/>
      </w:pPr>
      <w:rPr>
        <w:rFonts w:hint="eastAsia" w:ascii="宋体" w:hAnsi="Times New Roman" w:eastAsia="宋体"/>
        <w:sz w:val="21"/>
      </w:rPr>
    </w:lvl>
    <w:lvl w:ilvl="3" w:tentative="0">
      <w:start w:val="1"/>
      <w:numFmt w:val="decimal"/>
      <w:lvlText w:val="%4."/>
      <w:lvlJc w:val="left"/>
      <w:pPr>
        <w:tabs>
          <w:tab w:val="left" w:pos="2101"/>
        </w:tabs>
        <w:ind w:left="2100" w:hanging="419"/>
      </w:pPr>
      <w:rPr>
        <w:rFonts w:hint="eastAsia"/>
      </w:rPr>
    </w:lvl>
    <w:lvl w:ilvl="4" w:tentative="0">
      <w:start w:val="1"/>
      <w:numFmt w:val="lowerLetter"/>
      <w:lvlText w:val="%5)"/>
      <w:lvlJc w:val="left"/>
      <w:pPr>
        <w:tabs>
          <w:tab w:val="left" w:pos="2521"/>
        </w:tabs>
        <w:ind w:left="2520" w:hanging="419"/>
      </w:pPr>
      <w:rPr>
        <w:rFonts w:hint="eastAsia"/>
      </w:rPr>
    </w:lvl>
    <w:lvl w:ilvl="5" w:tentative="0">
      <w:start w:val="1"/>
      <w:numFmt w:val="lowerRoman"/>
      <w:lvlText w:val="%6."/>
      <w:lvlJc w:val="right"/>
      <w:pPr>
        <w:tabs>
          <w:tab w:val="left" w:pos="2941"/>
        </w:tabs>
        <w:ind w:left="2940" w:hanging="419"/>
      </w:pPr>
      <w:rPr>
        <w:rFonts w:hint="eastAsia"/>
      </w:rPr>
    </w:lvl>
    <w:lvl w:ilvl="6" w:tentative="0">
      <w:start w:val="1"/>
      <w:numFmt w:val="decimal"/>
      <w:lvlText w:val="%7."/>
      <w:lvlJc w:val="left"/>
      <w:pPr>
        <w:tabs>
          <w:tab w:val="left" w:pos="3361"/>
        </w:tabs>
        <w:ind w:left="3360" w:hanging="419"/>
      </w:pPr>
      <w:rPr>
        <w:rFonts w:hint="eastAsia"/>
      </w:rPr>
    </w:lvl>
    <w:lvl w:ilvl="7" w:tentative="0">
      <w:start w:val="1"/>
      <w:numFmt w:val="lowerLetter"/>
      <w:lvlText w:val="%8)"/>
      <w:lvlJc w:val="left"/>
      <w:pPr>
        <w:tabs>
          <w:tab w:val="left" w:pos="3781"/>
        </w:tabs>
        <w:ind w:left="3780" w:hanging="419"/>
      </w:pPr>
      <w:rPr>
        <w:rFonts w:hint="eastAsia"/>
      </w:rPr>
    </w:lvl>
    <w:lvl w:ilvl="8" w:tentative="0">
      <w:start w:val="1"/>
      <w:numFmt w:val="lowerRoman"/>
      <w:lvlText w:val="%9."/>
      <w:lvlJc w:val="right"/>
      <w:pPr>
        <w:tabs>
          <w:tab w:val="left" w:pos="4201"/>
        </w:tabs>
        <w:ind w:left="4200"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5245"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1560" w:firstLine="0"/>
      </w:pPr>
      <w:rPr>
        <w:rFonts w:hint="eastAsia" w:ascii="黑体" w:eastAsia="黑体"/>
        <w:b w:val="0"/>
        <w:i w:val="0"/>
        <w:color w:val="000000" w:themeColor="text1"/>
        <w:sz w:val="21"/>
        <w14:textFill>
          <w14:solidFill>
            <w14:schemeClr w14:val="tx1"/>
          </w14:solidFill>
        </w14:textFill>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ʚ喵崽快跑丫ɞ">
    <w15:presenceInfo w15:providerId="WPS Office" w15:userId="219716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attachedTemplate r:id="rId1"/>
  <w:documentProtection w:edit="forms" w:enforcement="0"/>
  <w:defaultTabStop w:val="420"/>
  <w:drawingGridHorizontalSpacing w:val="105"/>
  <w:drawingGridVerticalSpacing w:val="160"/>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JkZWEyMmNiMDJhOWM0Yzg0OTM0ZDMzYTJhZjExYWQifQ=="/>
  </w:docVars>
  <w:rsids>
    <w:rsidRoot w:val="005E28B5"/>
    <w:rsid w:val="0000040A"/>
    <w:rsid w:val="00000A94"/>
    <w:rsid w:val="00001972"/>
    <w:rsid w:val="00001D9A"/>
    <w:rsid w:val="0000554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9E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667"/>
    <w:rsid w:val="00113B1E"/>
    <w:rsid w:val="0011711C"/>
    <w:rsid w:val="0012059C"/>
    <w:rsid w:val="00124E4F"/>
    <w:rsid w:val="001260B7"/>
    <w:rsid w:val="001265CB"/>
    <w:rsid w:val="001321C6"/>
    <w:rsid w:val="001325C4"/>
    <w:rsid w:val="00133010"/>
    <w:rsid w:val="001338EE"/>
    <w:rsid w:val="00133AAE"/>
    <w:rsid w:val="00135323"/>
    <w:rsid w:val="001356C4"/>
    <w:rsid w:val="00140AAD"/>
    <w:rsid w:val="001410C0"/>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710"/>
    <w:rsid w:val="001D29D7"/>
    <w:rsid w:val="001D2DE7"/>
    <w:rsid w:val="001D411C"/>
    <w:rsid w:val="001E1B6A"/>
    <w:rsid w:val="001E2484"/>
    <w:rsid w:val="001E3B1D"/>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39E"/>
    <w:rsid w:val="00210B15"/>
    <w:rsid w:val="002142EA"/>
    <w:rsid w:val="002204BB"/>
    <w:rsid w:val="00221B79"/>
    <w:rsid w:val="00221C6B"/>
    <w:rsid w:val="002253A1"/>
    <w:rsid w:val="00225CF8"/>
    <w:rsid w:val="0022794E"/>
    <w:rsid w:val="0023068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7F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67E"/>
    <w:rsid w:val="002D42B5"/>
    <w:rsid w:val="002D4863"/>
    <w:rsid w:val="002D4F1A"/>
    <w:rsid w:val="002D6EC6"/>
    <w:rsid w:val="002D79AC"/>
    <w:rsid w:val="002E039D"/>
    <w:rsid w:val="002E288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238"/>
    <w:rsid w:val="00344605"/>
    <w:rsid w:val="003450AA"/>
    <w:rsid w:val="003474AA"/>
    <w:rsid w:val="00350D1D"/>
    <w:rsid w:val="00352C83"/>
    <w:rsid w:val="00355804"/>
    <w:rsid w:val="003615D2"/>
    <w:rsid w:val="0036429C"/>
    <w:rsid w:val="0036456E"/>
    <w:rsid w:val="00364A53"/>
    <w:rsid w:val="003654CB"/>
    <w:rsid w:val="00365AA9"/>
    <w:rsid w:val="00365F86"/>
    <w:rsid w:val="00365F87"/>
    <w:rsid w:val="00366E89"/>
    <w:rsid w:val="003705F4"/>
    <w:rsid w:val="00370D58"/>
    <w:rsid w:val="00371316"/>
    <w:rsid w:val="00374183"/>
    <w:rsid w:val="00376713"/>
    <w:rsid w:val="00381815"/>
    <w:rsid w:val="003819AF"/>
    <w:rsid w:val="003820E9"/>
    <w:rsid w:val="00382DE7"/>
    <w:rsid w:val="00384FFC"/>
    <w:rsid w:val="003860B1"/>
    <w:rsid w:val="003872FC"/>
    <w:rsid w:val="00387ADC"/>
    <w:rsid w:val="00390020"/>
    <w:rsid w:val="003903D6"/>
    <w:rsid w:val="00390EE6"/>
    <w:rsid w:val="0039118F"/>
    <w:rsid w:val="003920BD"/>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85C"/>
    <w:rsid w:val="00407D39"/>
    <w:rsid w:val="0041477A"/>
    <w:rsid w:val="004167A3"/>
    <w:rsid w:val="00432DAA"/>
    <w:rsid w:val="00434305"/>
    <w:rsid w:val="00435DF7"/>
    <w:rsid w:val="0044083F"/>
    <w:rsid w:val="00441AE7"/>
    <w:rsid w:val="00445574"/>
    <w:rsid w:val="004467FB"/>
    <w:rsid w:val="0045078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B4C"/>
    <w:rsid w:val="004A12DF"/>
    <w:rsid w:val="004A17E6"/>
    <w:rsid w:val="004A1BA8"/>
    <w:rsid w:val="004A4B57"/>
    <w:rsid w:val="004A63FA"/>
    <w:rsid w:val="004B0272"/>
    <w:rsid w:val="004B2701"/>
    <w:rsid w:val="004B2E1B"/>
    <w:rsid w:val="004B3AA8"/>
    <w:rsid w:val="004B3E93"/>
    <w:rsid w:val="004B5806"/>
    <w:rsid w:val="004C1FBC"/>
    <w:rsid w:val="004C3F1D"/>
    <w:rsid w:val="004C458D"/>
    <w:rsid w:val="004C7556"/>
    <w:rsid w:val="004C7E8B"/>
    <w:rsid w:val="004C7E9D"/>
    <w:rsid w:val="004C7F67"/>
    <w:rsid w:val="004D076D"/>
    <w:rsid w:val="004D0EF1"/>
    <w:rsid w:val="004D2253"/>
    <w:rsid w:val="004D4406"/>
    <w:rsid w:val="004D7C42"/>
    <w:rsid w:val="004E0465"/>
    <w:rsid w:val="004E087B"/>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8EF"/>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4EF3"/>
    <w:rsid w:val="005354EA"/>
    <w:rsid w:val="0053585F"/>
    <w:rsid w:val="00535EC4"/>
    <w:rsid w:val="00535ED9"/>
    <w:rsid w:val="0053692B"/>
    <w:rsid w:val="00541853"/>
    <w:rsid w:val="00543BDA"/>
    <w:rsid w:val="005441CC"/>
    <w:rsid w:val="005479DA"/>
    <w:rsid w:val="00547BCC"/>
    <w:rsid w:val="0055013B"/>
    <w:rsid w:val="00551F6F"/>
    <w:rsid w:val="005546B9"/>
    <w:rsid w:val="00555044"/>
    <w:rsid w:val="00561475"/>
    <w:rsid w:val="0056487B"/>
    <w:rsid w:val="00564FB9"/>
    <w:rsid w:val="00573D9E"/>
    <w:rsid w:val="005801E3"/>
    <w:rsid w:val="00581802"/>
    <w:rsid w:val="005836A8"/>
    <w:rsid w:val="0058409C"/>
    <w:rsid w:val="00584262"/>
    <w:rsid w:val="00584AE1"/>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B5"/>
    <w:rsid w:val="005E34CA"/>
    <w:rsid w:val="005E38BE"/>
    <w:rsid w:val="005E3C18"/>
    <w:rsid w:val="005E6812"/>
    <w:rsid w:val="005E7881"/>
    <w:rsid w:val="005E78E0"/>
    <w:rsid w:val="005F0D9C"/>
    <w:rsid w:val="005F228C"/>
    <w:rsid w:val="005F284E"/>
    <w:rsid w:val="005F4712"/>
    <w:rsid w:val="005F510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3C1"/>
    <w:rsid w:val="00640620"/>
    <w:rsid w:val="00641A1F"/>
    <w:rsid w:val="00642BB7"/>
    <w:rsid w:val="00645904"/>
    <w:rsid w:val="00651ACB"/>
    <w:rsid w:val="00651C47"/>
    <w:rsid w:val="006526F5"/>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30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1E37"/>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5B8"/>
    <w:rsid w:val="00752B4D"/>
    <w:rsid w:val="00755402"/>
    <w:rsid w:val="00756B26"/>
    <w:rsid w:val="00756EDF"/>
    <w:rsid w:val="007600E3"/>
    <w:rsid w:val="00765C43"/>
    <w:rsid w:val="00765EFB"/>
    <w:rsid w:val="007671CA"/>
    <w:rsid w:val="00767C61"/>
    <w:rsid w:val="0077008A"/>
    <w:rsid w:val="00772E9F"/>
    <w:rsid w:val="00773C1F"/>
    <w:rsid w:val="00774DA4"/>
    <w:rsid w:val="00776599"/>
    <w:rsid w:val="00776FDF"/>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9D1"/>
    <w:rsid w:val="007B52EA"/>
    <w:rsid w:val="007B5A3D"/>
    <w:rsid w:val="007B5B95"/>
    <w:rsid w:val="007B68EA"/>
    <w:rsid w:val="007B7453"/>
    <w:rsid w:val="007C1E8B"/>
    <w:rsid w:val="007C2D89"/>
    <w:rsid w:val="007C2FF3"/>
    <w:rsid w:val="007C4593"/>
    <w:rsid w:val="007C5309"/>
    <w:rsid w:val="007C6069"/>
    <w:rsid w:val="007D06C4"/>
    <w:rsid w:val="007D1352"/>
    <w:rsid w:val="007D2508"/>
    <w:rsid w:val="007D346A"/>
    <w:rsid w:val="007D426E"/>
    <w:rsid w:val="007D6518"/>
    <w:rsid w:val="007D707E"/>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4B73"/>
    <w:rsid w:val="008B50C8"/>
    <w:rsid w:val="008B5281"/>
    <w:rsid w:val="008B7E05"/>
    <w:rsid w:val="008C1797"/>
    <w:rsid w:val="008C219C"/>
    <w:rsid w:val="008C36FD"/>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74D"/>
    <w:rsid w:val="00902722"/>
    <w:rsid w:val="009027BC"/>
    <w:rsid w:val="009062E6"/>
    <w:rsid w:val="00911BE5"/>
    <w:rsid w:val="00913CA9"/>
    <w:rsid w:val="009145AE"/>
    <w:rsid w:val="009146CE"/>
    <w:rsid w:val="00914CA7"/>
    <w:rsid w:val="00915C3E"/>
    <w:rsid w:val="009160E2"/>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292B"/>
    <w:rsid w:val="009D47FA"/>
    <w:rsid w:val="009D4C5B"/>
    <w:rsid w:val="009D50D2"/>
    <w:rsid w:val="009D6BCA"/>
    <w:rsid w:val="009E0F62"/>
    <w:rsid w:val="009E4A58"/>
    <w:rsid w:val="009E5A2D"/>
    <w:rsid w:val="009E5AB2"/>
    <w:rsid w:val="009E6219"/>
    <w:rsid w:val="009F03B3"/>
    <w:rsid w:val="009F5E9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E42"/>
    <w:rsid w:val="00A648CD"/>
    <w:rsid w:val="00A6537A"/>
    <w:rsid w:val="00A67866"/>
    <w:rsid w:val="00A70B07"/>
    <w:rsid w:val="00A723F8"/>
    <w:rsid w:val="00A77CCB"/>
    <w:rsid w:val="00A8138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EA8"/>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87E"/>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1E3"/>
    <w:rsid w:val="00BC5DC7"/>
    <w:rsid w:val="00BC6B8B"/>
    <w:rsid w:val="00BC73D8"/>
    <w:rsid w:val="00BD28B9"/>
    <w:rsid w:val="00BD52D7"/>
    <w:rsid w:val="00BD5AD2"/>
    <w:rsid w:val="00BD5E4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FAB"/>
    <w:rsid w:val="00E74C54"/>
    <w:rsid w:val="00E77A03"/>
    <w:rsid w:val="00E822E8"/>
    <w:rsid w:val="00E82554"/>
    <w:rsid w:val="00E82606"/>
    <w:rsid w:val="00E846C8"/>
    <w:rsid w:val="00E84957"/>
    <w:rsid w:val="00E84A55"/>
    <w:rsid w:val="00E85BFF"/>
    <w:rsid w:val="00E90391"/>
    <w:rsid w:val="00E906C2"/>
    <w:rsid w:val="00E9311F"/>
    <w:rsid w:val="00E934D1"/>
    <w:rsid w:val="00E93CA3"/>
    <w:rsid w:val="00E94AF0"/>
    <w:rsid w:val="00E95D13"/>
    <w:rsid w:val="00E95DD3"/>
    <w:rsid w:val="00E969D5"/>
    <w:rsid w:val="00EA4628"/>
    <w:rsid w:val="00EA58D1"/>
    <w:rsid w:val="00EA61BC"/>
    <w:rsid w:val="00EA681A"/>
    <w:rsid w:val="00EA695F"/>
    <w:rsid w:val="00EA735B"/>
    <w:rsid w:val="00EB17DE"/>
    <w:rsid w:val="00EB1E69"/>
    <w:rsid w:val="00EB2086"/>
    <w:rsid w:val="00EB5EDF"/>
    <w:rsid w:val="00EB60FE"/>
    <w:rsid w:val="00EB74DB"/>
    <w:rsid w:val="00EC1C9D"/>
    <w:rsid w:val="00EC5359"/>
    <w:rsid w:val="00EC562A"/>
    <w:rsid w:val="00ED067A"/>
    <w:rsid w:val="00ED2B50"/>
    <w:rsid w:val="00ED6353"/>
    <w:rsid w:val="00EE0350"/>
    <w:rsid w:val="00EE0719"/>
    <w:rsid w:val="00EE0E80"/>
    <w:rsid w:val="00EE54A6"/>
    <w:rsid w:val="00EE613F"/>
    <w:rsid w:val="00EE6192"/>
    <w:rsid w:val="00EE7295"/>
    <w:rsid w:val="00EE7869"/>
    <w:rsid w:val="00EF054A"/>
    <w:rsid w:val="00EF17BD"/>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C"/>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19D8"/>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5E6"/>
    <w:rsid w:val="00FF5B99"/>
    <w:rsid w:val="00FF730C"/>
    <w:rsid w:val="00FF73F4"/>
    <w:rsid w:val="00FF7CE4"/>
    <w:rsid w:val="00FF7E39"/>
    <w:rsid w:val="0E197DBB"/>
    <w:rsid w:val="1E124462"/>
    <w:rsid w:val="205959F5"/>
    <w:rsid w:val="238D0154"/>
    <w:rsid w:val="255A2B8E"/>
    <w:rsid w:val="267F32C5"/>
    <w:rsid w:val="27247A12"/>
    <w:rsid w:val="27290D55"/>
    <w:rsid w:val="288F1F45"/>
    <w:rsid w:val="29D61AA2"/>
    <w:rsid w:val="2C6A2DD9"/>
    <w:rsid w:val="2E3602D4"/>
    <w:rsid w:val="30845A99"/>
    <w:rsid w:val="367A5A11"/>
    <w:rsid w:val="376811AE"/>
    <w:rsid w:val="3B5D44F4"/>
    <w:rsid w:val="3D494C21"/>
    <w:rsid w:val="3EFF59B3"/>
    <w:rsid w:val="433E4F0A"/>
    <w:rsid w:val="439F0A47"/>
    <w:rsid w:val="4B5B18E5"/>
    <w:rsid w:val="52151DAF"/>
    <w:rsid w:val="5C762B0E"/>
    <w:rsid w:val="61345D77"/>
    <w:rsid w:val="61A942BF"/>
    <w:rsid w:val="631239F0"/>
    <w:rsid w:val="654B5F91"/>
    <w:rsid w:val="65EB78A9"/>
    <w:rsid w:val="6D5436A0"/>
    <w:rsid w:val="6E9266A9"/>
    <w:rsid w:val="72817054"/>
    <w:rsid w:val="745F488F"/>
    <w:rsid w:val="759B74D6"/>
    <w:rsid w:val="766F18FA"/>
    <w:rsid w:val="7A314515"/>
    <w:rsid w:val="7BC70454"/>
    <w:rsid w:val="7F941B0E"/>
    <w:rsid w:val="CE6A6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4">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8"/>
    <w:qFormat/>
    <w:uiPriority w:val="99"/>
    <w:pPr>
      <w:keepNext/>
      <w:keepLines/>
      <w:spacing w:before="260" w:after="260" w:line="416" w:lineRule="auto"/>
      <w:outlineLvl w:val="2"/>
    </w:pPr>
    <w:rPr>
      <w:b/>
      <w:bCs/>
      <w:sz w:val="32"/>
      <w:szCs w:val="32"/>
    </w:rPr>
  </w:style>
  <w:style w:type="paragraph" w:styleId="7">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9">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10">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11">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2">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spacing w:line="520" w:lineRule="exact"/>
      <w:ind w:firstLine="435"/>
    </w:pPr>
    <w:rPr>
      <w:sz w:val="24"/>
      <w:szCs w:val="24"/>
    </w:r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8"/>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4"/>
    <w:qFormat/>
    <w:uiPriority w:val="0"/>
    <w:rPr>
      <w:rFonts w:ascii="Times New Roman" w:hAnsi="Times New Roman" w:eastAsia="宋体" w:cs="Times New Roman"/>
      <w:b/>
      <w:bCs/>
      <w:kern w:val="44"/>
      <w:sz w:val="44"/>
      <w:szCs w:val="44"/>
    </w:rPr>
  </w:style>
  <w:style w:type="character" w:customStyle="1" w:styleId="37">
    <w:name w:val="标题 2 Char"/>
    <w:link w:val="5"/>
    <w:qFormat/>
    <w:uiPriority w:val="0"/>
    <w:rPr>
      <w:rFonts w:ascii="Arial" w:hAnsi="Arial" w:eastAsia="黑体" w:cs="Times New Roman"/>
      <w:b/>
      <w:bCs/>
      <w:sz w:val="32"/>
      <w:szCs w:val="32"/>
    </w:rPr>
  </w:style>
  <w:style w:type="character" w:customStyle="1" w:styleId="38">
    <w:name w:val="标题 3 Char"/>
    <w:link w:val="6"/>
    <w:qFormat/>
    <w:uiPriority w:val="99"/>
    <w:rPr>
      <w:rFonts w:ascii="Times New Roman" w:hAnsi="Times New Roman" w:eastAsia="宋体" w:cs="Times New Roman"/>
      <w:b/>
      <w:bCs/>
      <w:sz w:val="32"/>
      <w:szCs w:val="32"/>
    </w:rPr>
  </w:style>
  <w:style w:type="character" w:customStyle="1" w:styleId="39">
    <w:name w:val="标题 4 Char"/>
    <w:link w:val="7"/>
    <w:qFormat/>
    <w:uiPriority w:val="0"/>
    <w:rPr>
      <w:rFonts w:ascii="Arial" w:hAnsi="Arial" w:eastAsia="黑体" w:cs="Times New Roman"/>
      <w:b/>
      <w:bCs/>
      <w:sz w:val="28"/>
      <w:szCs w:val="28"/>
    </w:rPr>
  </w:style>
  <w:style w:type="character" w:customStyle="1" w:styleId="40">
    <w:name w:val="标题 5 Char"/>
    <w:link w:val="8"/>
    <w:qFormat/>
    <w:uiPriority w:val="0"/>
    <w:rPr>
      <w:rFonts w:ascii="Times New Roman" w:hAnsi="Times New Roman" w:eastAsia="宋体" w:cs="Times New Roman"/>
      <w:b/>
      <w:bCs/>
      <w:sz w:val="28"/>
      <w:szCs w:val="28"/>
    </w:rPr>
  </w:style>
  <w:style w:type="character" w:customStyle="1" w:styleId="41">
    <w:name w:val="标题 6 Char"/>
    <w:link w:val="9"/>
    <w:qFormat/>
    <w:uiPriority w:val="0"/>
    <w:rPr>
      <w:rFonts w:ascii="Arial" w:hAnsi="Arial" w:eastAsia="黑体" w:cs="Times New Roman"/>
      <w:b/>
      <w:bCs/>
      <w:sz w:val="24"/>
      <w:szCs w:val="24"/>
    </w:rPr>
  </w:style>
  <w:style w:type="character" w:customStyle="1" w:styleId="42">
    <w:name w:val="标题 7 Char"/>
    <w:link w:val="10"/>
    <w:qFormat/>
    <w:uiPriority w:val="0"/>
    <w:rPr>
      <w:rFonts w:ascii="Times New Roman" w:hAnsi="Times New Roman" w:eastAsia="宋体" w:cs="Times New Roman"/>
      <w:b/>
      <w:bCs/>
      <w:sz w:val="24"/>
      <w:szCs w:val="24"/>
    </w:rPr>
  </w:style>
  <w:style w:type="character" w:customStyle="1" w:styleId="43">
    <w:name w:val="标题 8 Char"/>
    <w:link w:val="11"/>
    <w:qFormat/>
    <w:uiPriority w:val="0"/>
    <w:rPr>
      <w:rFonts w:ascii="Arial" w:hAnsi="Arial" w:eastAsia="黑体" w:cs="Times New Roman"/>
      <w:sz w:val="24"/>
      <w:szCs w:val="24"/>
    </w:rPr>
  </w:style>
  <w:style w:type="character" w:customStyle="1" w:styleId="44">
    <w:name w:val="标题 9 Char"/>
    <w:link w:val="12"/>
    <w:qFormat/>
    <w:uiPriority w:val="0"/>
    <w:rPr>
      <w:rFonts w:ascii="Arial" w:hAnsi="Arial" w:eastAsia="黑体" w:cs="Times New Roman"/>
      <w:szCs w:val="21"/>
    </w:rPr>
  </w:style>
  <w:style w:type="character" w:customStyle="1" w:styleId="45">
    <w:name w:val="页眉 Char"/>
    <w:link w:val="20"/>
    <w:qFormat/>
    <w:uiPriority w:val="99"/>
    <w:rPr>
      <w:rFonts w:ascii="Times New Roman" w:hAnsi="Times New Roman" w:eastAsia="宋体" w:cs="Times New Roman"/>
      <w:sz w:val="18"/>
      <w:szCs w:val="18"/>
    </w:rPr>
  </w:style>
  <w:style w:type="character" w:customStyle="1" w:styleId="46">
    <w:name w:val="页脚 Char"/>
    <w:link w:val="19"/>
    <w:qFormat/>
    <w:uiPriority w:val="99"/>
    <w:rPr>
      <w:rFonts w:ascii="宋体" w:hAnsi="Times New Roman" w:eastAsia="宋体" w:cs="Times New Roman"/>
      <w:sz w:val="18"/>
      <w:szCs w:val="18"/>
    </w:rPr>
  </w:style>
  <w:style w:type="character" w:customStyle="1" w:styleId="47">
    <w:name w:val="批注框文本 Char"/>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5"/>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正文 A"/>
    <w:basedOn w:val="1"/>
    <w:qFormat/>
    <w:uiPriority w:val="0"/>
    <w:pPr>
      <w:adjustRightInd/>
      <w:ind w:firstLine="200"/>
    </w:pPr>
    <w:rPr>
      <w:rFonts w:ascii="Times New Roman" w:hAnsi="Times New Roman" w:eastAsia="Arial Unicode MS" w:cs="Arial Unicode MS"/>
      <w:color w:val="000000"/>
      <w:u w:color="000000"/>
    </w:rPr>
  </w:style>
  <w:style w:type="character" w:customStyle="1" w:styleId="233">
    <w:name w:val="15"/>
    <w:basedOn w:val="30"/>
    <w:qFormat/>
    <w:uiPriority w:val="0"/>
    <w:rPr>
      <w:rFonts w:hint="eastAsia" w:ascii="黑体" w:hAnsi="黑体" w:eastAsia="黑体"/>
      <w:b/>
      <w:bCs/>
      <w:color w:val="000000"/>
      <w:sz w:val="24"/>
      <w:szCs w:val="24"/>
    </w:rPr>
  </w:style>
  <w:style w:type="paragraph" w:customStyle="1" w:styleId="234">
    <w:name w:val="章标题"/>
    <w:basedOn w:val="1"/>
    <w:next w:val="235"/>
    <w:qFormat/>
    <w:uiPriority w:val="0"/>
    <w:pPr>
      <w:widowControl/>
      <w:adjustRightInd/>
      <w:spacing w:beforeLines="50" w:afterLines="50" w:line="360" w:lineRule="auto"/>
      <w:ind w:left="283"/>
      <w:jc w:val="center"/>
      <w:outlineLvl w:val="1"/>
    </w:pPr>
    <w:rPr>
      <w:rFonts w:ascii="黑体" w:hAnsi="黑体" w:eastAsia="黑体" w:cs="宋体"/>
      <w:b/>
      <w:kern w:val="0"/>
    </w:rPr>
  </w:style>
  <w:style w:type="paragraph" w:customStyle="1" w:styleId="235">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236">
    <w:name w:val="样式 章标题 + 加粗 黑色 段前: 0.5 行 段后: 0.5 行"/>
    <w:basedOn w:val="234"/>
    <w:link w:val="237"/>
    <w:qFormat/>
    <w:uiPriority w:val="0"/>
    <w:pPr>
      <w:snapToGrid w:val="0"/>
      <w:spacing w:beforeLines="100" w:afterLines="100"/>
      <w:ind w:left="-2" w:leftChars="-1"/>
      <w:outlineLvl w:val="0"/>
    </w:pPr>
    <w:rPr>
      <w:bCs/>
      <w:color w:val="000000"/>
      <w:sz w:val="24"/>
      <w:szCs w:val="24"/>
    </w:rPr>
  </w:style>
  <w:style w:type="character" w:customStyle="1" w:styleId="237">
    <w:name w:val="样式 章标题 + 加粗 黑色 段前: 0.5 行 段后: 0.5 行 Char"/>
    <w:link w:val="236"/>
    <w:qFormat/>
    <w:uiPriority w:val="0"/>
    <w:rPr>
      <w:rFonts w:ascii="黑体" w:hAnsi="黑体" w:eastAsia="黑体" w:cs="宋体"/>
      <w:b/>
      <w:bCs/>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82C85D7910C4083BAD51A92CC159EEE"/>
        <w:style w:val=""/>
        <w:category>
          <w:name w:val="常规"/>
          <w:gallery w:val="placeholder"/>
        </w:category>
        <w:types>
          <w:type w:val="bbPlcHdr"/>
        </w:types>
        <w:behaviors>
          <w:behavior w:val="content"/>
        </w:behaviors>
        <w:description w:val=""/>
        <w:guid w:val="{7BD52471-E692-4D36-8B50-8FC06AEFCFBA}"/>
      </w:docPartPr>
      <w:docPartBody>
        <w:p>
          <w:pPr>
            <w:pStyle w:val="5"/>
          </w:pPr>
          <w:r>
            <w:rPr>
              <w:rStyle w:val="4"/>
              <w:rFonts w:hint="eastAsia"/>
            </w:rPr>
            <w:t>单击或点击此处输入文字。</w:t>
          </w:r>
        </w:p>
      </w:docPartBody>
    </w:docPart>
    <w:docPart>
      <w:docPartPr>
        <w:name w:val="B9F9F344DC284F2C8D0060F831A8E85F"/>
        <w:style w:val=""/>
        <w:category>
          <w:name w:val="常规"/>
          <w:gallery w:val="placeholder"/>
        </w:category>
        <w:types>
          <w:type w:val="bbPlcHdr"/>
        </w:types>
        <w:behaviors>
          <w:behavior w:val="content"/>
        </w:behaviors>
        <w:description w:val=""/>
        <w:guid w:val="{6DFDB5E5-0DAB-409E-B9B0-A14641FEB72F}"/>
      </w:docPartPr>
      <w:docPartBody>
        <w:p>
          <w:pPr>
            <w:pStyle w:val="6"/>
          </w:pPr>
          <w:r>
            <w:rPr>
              <w:rStyle w:val="4"/>
              <w:rFonts w:hint="eastAsia"/>
            </w:rPr>
            <w:t>选择一项。</w:t>
          </w:r>
        </w:p>
      </w:docPartBody>
    </w:docPart>
    <w:docPart>
      <w:docPartPr>
        <w:name w:val="1D8BE5774C5C49E1A2C2ED8756EEBEBF"/>
        <w:style w:val=""/>
        <w:category>
          <w:name w:val="常规"/>
          <w:gallery w:val="placeholder"/>
        </w:category>
        <w:types>
          <w:type w:val="bbPlcHdr"/>
        </w:types>
        <w:behaviors>
          <w:behavior w:val="content"/>
        </w:behaviors>
        <w:description w:val=""/>
        <w:guid w:val="{68971153-C7BB-4873-9143-5F08C42066C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新魏"/>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C18"/>
    <w:rsid w:val="00027ACC"/>
    <w:rsid w:val="00213EE7"/>
    <w:rsid w:val="002D6D38"/>
    <w:rsid w:val="003908D9"/>
    <w:rsid w:val="00514852"/>
    <w:rsid w:val="007E7CF6"/>
    <w:rsid w:val="008111C0"/>
    <w:rsid w:val="00916C18"/>
    <w:rsid w:val="00AC66D5"/>
    <w:rsid w:val="00B71808"/>
    <w:rsid w:val="00B800D2"/>
    <w:rsid w:val="00CC223F"/>
    <w:rsid w:val="00DD3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82C85D7910C4083BAD51A92CC159E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9F9F344DC284F2C8D0060F831A8E8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D8BE5774C5C49E1A2C2ED8756EEBEB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28</Pages>
  <Words>37940</Words>
  <Characters>43297</Characters>
  <Lines>378</Lines>
  <Paragraphs>106</Paragraphs>
  <TotalTime>3</TotalTime>
  <ScaleCrop>false</ScaleCrop>
  <LinksUpToDate>false</LinksUpToDate>
  <CharactersWithSpaces>44153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2022-08-29T15:46:00Z</dcterms:created>
  <dc:creator>Microsoft</dc:creator>
  <dc:description>&lt;config cover="true" show_menu="true" version="1.0.0" doctype="SDKXY"&gt;_x000d_
&lt;/config&gt;</dc:description>
  <cp:lastModifiedBy>李斌</cp:lastModifiedBy>
  <cp:lastPrinted>2020-08-30T18:00:00Z</cp:lastPrinted>
  <dcterms:modified xsi:type="dcterms:W3CDTF">2025-01-15T10:03:23Z</dcterms:modified>
  <dc:title>地方标准</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2052-11.8.2.10422</vt:lpwstr>
  </property>
  <property fmtid="{D5CDD505-2E9C-101B-9397-08002B2CF9AE}" pid="16" name="ICV">
    <vt:lpwstr>7D13F2DCAE694C2AB3887B3E13A1EE52_13</vt:lpwstr>
  </property>
  <property fmtid="{D5CDD505-2E9C-101B-9397-08002B2CF9AE}" pid="17" name="KSOTemplateDocerSaveRecord">
    <vt:lpwstr>eyJoZGlkIjoiMTk4MzUxNTdhMTM5MzQ3YWJlMWZmNjhlMjc4MTEwMjciLCJ1c2VySWQiOiIxMTc2ODkzNTYwIn0=</vt:lpwstr>
  </property>
</Properties>
</file>